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30CBC20F"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11628A">
        <w:rPr>
          <w:rFonts w:ascii="GHEA Grapalat" w:hAnsi="GHEA Grapalat"/>
          <w:i w:val="0"/>
          <w:color w:val="000000" w:themeColor="text1"/>
          <w:sz w:val="22"/>
          <w:szCs w:val="22"/>
        </w:rPr>
        <w:t xml:space="preserve">10.02.2026 </w:t>
      </w:r>
      <w:r w:rsidRPr="00003FAD">
        <w:rPr>
          <w:rFonts w:ascii="GHEA Grapalat" w:hAnsi="GHEA Grapalat"/>
          <w:i w:val="0"/>
          <w:color w:val="000000" w:themeColor="text1"/>
          <w:sz w:val="22"/>
          <w:szCs w:val="22"/>
        </w:rPr>
        <w:t>года</w:t>
      </w:r>
    </w:p>
    <w:p w14:paraId="050B0B01" w14:textId="79B06BFE"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B453F7">
        <w:rPr>
          <w:rFonts w:ascii="GHEA Grapalat" w:hAnsi="GHEA Grapalat"/>
          <w:b/>
          <w:iCs/>
          <w:lang w:val="hy-AM"/>
        </w:rPr>
        <w:t>ԵՔ-ԳՀԾՁԲ-</w:t>
      </w:r>
      <w:r w:rsidR="00963EC7">
        <w:rPr>
          <w:rFonts w:ascii="GHEA Grapalat" w:hAnsi="GHEA Grapalat"/>
          <w:b/>
          <w:iCs/>
          <w:lang w:val="hy-AM"/>
        </w:rPr>
        <w:t>26/53</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fldChar w:fldCharType="end"/>
      </w:r>
      <w:r w:rsidRPr="00003FAD">
        <w:rPr>
          <w:rFonts w:ascii="GHEA Grapalat" w:hAnsi="GHEA Grapalat"/>
          <w:i w:val="0"/>
          <w:color w:val="000000" w:themeColor="text1"/>
          <w:sz w:val="22"/>
          <w:szCs w:val="22"/>
        </w:rPr>
        <w:t>).</w:t>
      </w:r>
    </w:p>
    <w:p w14:paraId="525B6CCD" w14:textId="673C501D"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0E54A8" w:rsidRPr="000E54A8">
        <w:rPr>
          <w:b/>
        </w:rPr>
        <w:t>Услуги по обслуживанию и текущему ремонту компьютерных устройств и оборудования администрации главы административного района Малатия-Себастия</w:t>
      </w:r>
      <w:r w:rsidR="000E54A8" w:rsidRPr="000E54A8">
        <w:rPr>
          <w:b/>
        </w:rPr>
        <w:t xml:space="preserve">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7C4514F0"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fldChar w:fldCharType="end"/>
      </w:r>
      <w:r w:rsidRPr="00003FAD">
        <w:rPr>
          <w:rFonts w:ascii="GHEA Grapalat" w:hAnsi="GHEA Grapalat"/>
          <w:i w:val="0"/>
          <w:color w:val="000000" w:themeColor="text1"/>
          <w:sz w:val="24"/>
          <w:szCs w:val="24"/>
        </w:rPr>
        <w:t xml:space="preserve">), </w:t>
      </w:r>
      <w:r w:rsidR="00BA06E7">
        <w:rPr>
          <w:rFonts w:ascii="GHEA Grapalat" w:hAnsi="GHEA Grapalat"/>
          <w:b/>
          <w:i w:val="0"/>
          <w:color w:val="FF0000"/>
          <w:sz w:val="22"/>
          <w:szCs w:val="22"/>
        </w:rPr>
        <w:t xml:space="preserve">09:30часов, </w:t>
      </w:r>
      <w:r w:rsidR="00605353">
        <w:rPr>
          <w:rFonts w:ascii="GHEA Grapalat" w:hAnsi="GHEA Grapalat"/>
          <w:b/>
          <w:i w:val="0"/>
          <w:color w:val="FF0000"/>
          <w:sz w:val="22"/>
          <w:szCs w:val="22"/>
        </w:rPr>
        <w:t>20.02.2026</w:t>
      </w:r>
      <w:r w:rsidR="00BA06E7">
        <w:rPr>
          <w:rFonts w:ascii="GHEA Grapalat" w:hAnsi="GHEA Grapalat"/>
          <w:b/>
          <w:i w:val="0"/>
          <w:color w:val="FF0000"/>
          <w:sz w:val="22"/>
          <w:szCs w:val="22"/>
        </w:rPr>
        <w:t>года.</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3B2F0414"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00BA06E7">
        <w:rPr>
          <w:rFonts w:ascii="GHEA Grapalat" w:hAnsi="GHEA Grapalat"/>
          <w:b/>
          <w:i w:val="0"/>
          <w:color w:val="FF0000"/>
          <w:sz w:val="22"/>
          <w:szCs w:val="22"/>
        </w:rPr>
        <w:t xml:space="preserve">09:30часов, </w:t>
      </w:r>
      <w:r w:rsidR="00605353">
        <w:rPr>
          <w:rFonts w:ascii="GHEA Grapalat" w:hAnsi="GHEA Grapalat"/>
          <w:b/>
          <w:i w:val="0"/>
          <w:color w:val="FF0000"/>
          <w:sz w:val="22"/>
          <w:szCs w:val="22"/>
        </w:rPr>
        <w:t>20.02.2026</w:t>
      </w:r>
      <w:r w:rsidR="00BA06E7">
        <w:rPr>
          <w:rFonts w:ascii="GHEA Grapalat" w:hAnsi="GHEA Grapalat"/>
          <w:b/>
          <w:i w:val="0"/>
          <w:color w:val="FF0000"/>
          <w:sz w:val="22"/>
          <w:szCs w:val="22"/>
        </w:rPr>
        <w:t>года.</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Для получения дополнительной информации, связанной с </w:t>
      </w:r>
      <w:r w:rsidRPr="00003FAD">
        <w:rPr>
          <w:rFonts w:ascii="GHEA Grapalat" w:hAnsi="GHEA Grapalat"/>
          <w:i w:val="0"/>
          <w:color w:val="000000" w:themeColor="text1"/>
          <w:sz w:val="24"/>
          <w:szCs w:val="24"/>
        </w:rPr>
        <w:lastRenderedPageBreak/>
        <w:t>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0F986734" w:rsidR="00544CFD" w:rsidRPr="00003FAD" w:rsidRDefault="005D3370" w:rsidP="00544CFD">
      <w:pPr>
        <w:pStyle w:val="BodyTextIndent"/>
        <w:widowControl w:val="0"/>
        <w:spacing w:after="120" w:line="240" w:lineRule="auto"/>
        <w:ind w:firstLine="567"/>
        <w:rPr>
          <w:rFonts w:ascii="GHEA Grapalat" w:hAnsi="GHEA Grapalat"/>
          <w:i w:val="0"/>
          <w:color w:val="000000" w:themeColor="text1"/>
          <w:sz w:val="22"/>
          <w:szCs w:val="22"/>
        </w:rPr>
      </w:pPr>
      <w:r w:rsidRPr="005D3370">
        <w:rPr>
          <w:rFonts w:ascii="Arial Unicode" w:hAnsi="Arial Unicode"/>
          <w:b/>
          <w:i w:val="0"/>
          <w:color w:val="000000" w:themeColor="text1"/>
          <w:sz w:val="22"/>
          <w:szCs w:val="22"/>
        </w:rPr>
        <w:t>Лусине Оганесян</w:t>
      </w:r>
      <w:r w:rsidR="00544CFD" w:rsidRPr="00003FAD">
        <w:rPr>
          <w:rFonts w:ascii="GHEA Grapalat" w:hAnsi="GHEA Grapalat"/>
          <w:i w:val="0"/>
          <w:color w:val="000000" w:themeColor="text1"/>
          <w:sz w:val="22"/>
          <w:szCs w:val="22"/>
        </w:rPr>
        <w:t>.</w:t>
      </w:r>
    </w:p>
    <w:p w14:paraId="2022960F" w14:textId="0E8B8E9C" w:rsidR="00005607" w:rsidRPr="005D3370" w:rsidRDefault="00544CFD" w:rsidP="00005607">
      <w:pPr>
        <w:pStyle w:val="BodyText"/>
        <w:widowControl w:val="0"/>
        <w:spacing w:after="160"/>
        <w:ind w:right="-7" w:firstLine="567"/>
        <w:jc w:val="center"/>
        <w:rPr>
          <w:rFonts w:ascii="GHEA Grapalat" w:hAnsi="GHEA Grapalat"/>
          <w:lang w:val="hy-AM"/>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5D3370">
        <w:rPr>
          <w:rFonts w:ascii="GHEA Grapalat" w:hAnsi="GHEA Grapalat"/>
          <w:lang w:val="hy-AM"/>
        </w:rPr>
        <w:t>216</w:t>
      </w:r>
    </w:p>
    <w:p w14:paraId="3402D733" w14:textId="64FB0BEE" w:rsidR="005D3370" w:rsidRDefault="00544CFD" w:rsidP="005D3370">
      <w:pPr>
        <w:pStyle w:val="BodyTextIndent"/>
        <w:widowControl w:val="0"/>
        <w:spacing w:after="160"/>
        <w:ind w:left="720" w:firstLine="0"/>
        <w:rPr>
          <w:rFonts w:ascii="GHEA Grapalat" w:hAnsi="GHEA Grapalat"/>
          <w:b/>
          <w:bCs/>
          <w:lang w:val="hy-AM"/>
        </w:rPr>
      </w:pPr>
      <w:r w:rsidRPr="00003FAD">
        <w:rPr>
          <w:rFonts w:ascii="GHEA Grapalat" w:hAnsi="GHEA Grapalat"/>
          <w:b/>
          <w:i w:val="0"/>
          <w:color w:val="000000" w:themeColor="text1"/>
          <w:sz w:val="22"/>
          <w:szCs w:val="22"/>
        </w:rPr>
        <w:t xml:space="preserve">Электронная почта: </w:t>
      </w:r>
      <w:r w:rsidR="005D3370">
        <w:rPr>
          <w:rFonts w:ascii="GHEA Grapalat" w:hAnsi="GHEA Grapalat"/>
          <w:b/>
          <w:bCs/>
        </w:rPr>
        <w:fldChar w:fldCharType="begin"/>
      </w:r>
      <w:r w:rsidR="005D3370">
        <w:rPr>
          <w:rFonts w:ascii="GHEA Grapalat" w:hAnsi="GHEA Grapalat"/>
          <w:b/>
          <w:bCs/>
        </w:rPr>
        <w:instrText>HYPERLINK "mailto:</w:instrText>
      </w:r>
      <w:r w:rsidR="005D3370" w:rsidRPr="005D3370">
        <w:rPr>
          <w:rFonts w:ascii="GHEA Grapalat" w:hAnsi="GHEA Grapalat"/>
          <w:b/>
          <w:bCs/>
        </w:rPr>
        <w:instrText>lusine_hovhannisyan@yerevan.am</w:instrText>
      </w:r>
      <w:r w:rsidR="005D3370">
        <w:rPr>
          <w:rFonts w:ascii="GHEA Grapalat" w:hAnsi="GHEA Grapalat"/>
          <w:b/>
          <w:bCs/>
        </w:rPr>
        <w:instrText>"</w:instrText>
      </w:r>
      <w:r w:rsidR="005D3370">
        <w:rPr>
          <w:rFonts w:ascii="GHEA Grapalat" w:hAnsi="GHEA Grapalat"/>
          <w:b/>
          <w:bCs/>
        </w:rPr>
      </w:r>
      <w:r w:rsidR="005D3370">
        <w:rPr>
          <w:rFonts w:ascii="GHEA Grapalat" w:hAnsi="GHEA Grapalat"/>
          <w:b/>
          <w:bCs/>
        </w:rPr>
        <w:fldChar w:fldCharType="separate"/>
      </w:r>
      <w:r w:rsidR="005D3370" w:rsidRPr="00A64AED">
        <w:rPr>
          <w:rStyle w:val="Hyperlink"/>
          <w:rFonts w:ascii="GHEA Grapalat" w:hAnsi="GHEA Grapalat"/>
          <w:b/>
          <w:bCs/>
        </w:rPr>
        <w:t>lusine_hovhannisyan@yerevan.am</w:t>
      </w:r>
      <w:r w:rsidR="005D3370">
        <w:rPr>
          <w:rFonts w:ascii="GHEA Grapalat" w:hAnsi="GHEA Grapalat"/>
          <w:b/>
          <w:bCs/>
        </w:rPr>
        <w:fldChar w:fldCharType="end"/>
      </w:r>
    </w:p>
    <w:p w14:paraId="69D77135" w14:textId="11458B6F" w:rsidR="00544CFD" w:rsidRPr="00003FAD" w:rsidRDefault="00544CFD" w:rsidP="005D3370">
      <w:pPr>
        <w:pStyle w:val="BodyTextIndent"/>
        <w:widowControl w:val="0"/>
        <w:spacing w:after="160"/>
        <w:ind w:left="720"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40EC0876" w14:textId="77777777" w:rsidR="000763E5" w:rsidRPr="00003FAD" w:rsidRDefault="000763E5" w:rsidP="004C51CE">
      <w:pPr>
        <w:pStyle w:val="BodyText"/>
        <w:widowControl w:val="0"/>
        <w:spacing w:after="160"/>
        <w:ind w:right="-7"/>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CE724E" w:rsidRDefault="00F47E60" w:rsidP="00F47E60">
      <w:pPr>
        <w:pStyle w:val="BodyText"/>
        <w:widowControl w:val="0"/>
        <w:spacing w:after="0"/>
        <w:ind w:right="-7" w:firstLine="567"/>
        <w:jc w:val="center"/>
        <w:rPr>
          <w:rFonts w:ascii="GHEA Grapalat" w:hAnsi="GHEA Grapalat"/>
          <w:b/>
          <w:color w:val="000000" w:themeColor="text1"/>
          <w:sz w:val="20"/>
          <w:szCs w:val="20"/>
        </w:rPr>
      </w:pPr>
    </w:p>
    <w:p w14:paraId="4247230B" w14:textId="543A2C37" w:rsidR="00DE7CAB" w:rsidRPr="00DE7CAB" w:rsidRDefault="00F47E60" w:rsidP="00DE7CAB">
      <w:pPr>
        <w:pStyle w:val="BodyText"/>
        <w:widowControl w:val="0"/>
        <w:ind w:right="-7" w:firstLine="567"/>
        <w:jc w:val="center"/>
        <w:rPr>
          <w:rFonts w:ascii="GHEA Grapalat" w:hAnsi="GHEA Grapalat"/>
          <w:b/>
          <w:color w:val="000000" w:themeColor="text1"/>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0E54A8" w:rsidRPr="000E54A8">
        <w:rPr>
          <w:rFonts w:ascii="GHEA Grapalat" w:hAnsi="GHEA Grapalat"/>
          <w:b/>
          <w:color w:val="000000" w:themeColor="text1"/>
          <w:sz w:val="20"/>
          <w:szCs w:val="20"/>
        </w:rPr>
        <w:t>Услуги по обслуживанию и текущему ремонту компьютерных устройств и оборудования администрации главы административного района Малатия-Себастия</w:t>
      </w:r>
      <w:r w:rsidR="00DE7CAB" w:rsidRPr="00DE7CAB">
        <w:rPr>
          <w:rFonts w:ascii="GHEA Grapalat" w:hAnsi="GHEA Grapalat"/>
          <w:b/>
          <w:color w:val="000000" w:themeColor="text1"/>
          <w:sz w:val="20"/>
          <w:szCs w:val="20"/>
        </w:rPr>
        <w:t>.</w:t>
      </w:r>
    </w:p>
    <w:p w14:paraId="2BC8ACF8" w14:textId="3E1844D9" w:rsidR="00005607" w:rsidRPr="00CE724E" w:rsidRDefault="003F0779" w:rsidP="00005607">
      <w:pPr>
        <w:pStyle w:val="BodyText"/>
        <w:widowControl w:val="0"/>
        <w:spacing w:after="0"/>
        <w:ind w:right="-7" w:firstLine="567"/>
        <w:jc w:val="center"/>
        <w:rPr>
          <w:rFonts w:ascii="GHEA Grapalat" w:hAnsi="GHEA Grapalat"/>
          <w:b/>
          <w:color w:val="000000" w:themeColor="text1"/>
          <w:sz w:val="20"/>
          <w:szCs w:val="20"/>
        </w:rPr>
      </w:pPr>
      <w:r w:rsidRPr="006D1B13">
        <w:rPr>
          <w:rFonts w:ascii="GHEA Grapalat" w:hAnsi="GHEA Grapalat"/>
          <w:b/>
          <w:color w:val="000000" w:themeColor="text1"/>
          <w:sz w:val="20"/>
          <w:szCs w:val="20"/>
        </w:rPr>
        <w:t xml:space="preserve"> </w:t>
      </w:r>
      <w:r>
        <w:rPr>
          <w:rFonts w:ascii="GHEA Grapalat" w:hAnsi="GHEA Grapalat"/>
          <w:b/>
          <w:color w:val="000000" w:themeColor="text1"/>
          <w:sz w:val="20"/>
          <w:szCs w:val="20"/>
        </w:rPr>
        <w:t xml:space="preserve">ДЛЯ </w:t>
      </w:r>
      <w:r w:rsidRPr="00003FAD">
        <w:rPr>
          <w:rFonts w:ascii="GHEA Grapalat" w:hAnsi="GHEA Grapalat"/>
          <w:b/>
          <w:color w:val="000000" w:themeColor="text1"/>
          <w:sz w:val="20"/>
          <w:szCs w:val="20"/>
        </w:rPr>
        <w:t xml:space="preserve">НУЖД </w:t>
      </w:r>
      <w:r w:rsidRPr="00CE724E">
        <w:rPr>
          <w:rFonts w:ascii="GHEA Grapalat" w:hAnsi="GHEA Grapalat"/>
          <w:b/>
          <w:color w:val="000000" w:themeColor="text1"/>
          <w:sz w:val="20"/>
          <w:szCs w:val="20"/>
        </w:rPr>
        <w:t>МЭРИИ Г.ЕРЕВАНА</w:t>
      </w:r>
    </w:p>
    <w:p w14:paraId="1BC0E287" w14:textId="4CA07EF5" w:rsidR="00F47E60" w:rsidRPr="00003FAD" w:rsidRDefault="00F47E60" w:rsidP="00005607">
      <w:pPr>
        <w:pStyle w:val="BodyText"/>
        <w:widowControl w:val="0"/>
        <w:spacing w:after="0"/>
        <w:ind w:right="-7"/>
        <w:jc w:val="center"/>
        <w:rPr>
          <w:rFonts w:ascii="GHEA Grapalat" w:hAnsi="GHEA Grapalat"/>
          <w:color w:val="000000" w:themeColor="text1"/>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4A916DF6" w14:textId="495A51CD" w:rsidR="00160AE4" w:rsidRPr="00003FAD" w:rsidRDefault="00994A77" w:rsidP="00574E17">
      <w:pPr>
        <w:jc w:val="both"/>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23EBA223" w:rsidR="00005607" w:rsidRPr="006D1B13" w:rsidRDefault="00F47E60" w:rsidP="00005607">
      <w:pPr>
        <w:pStyle w:val="BodyText"/>
        <w:widowControl w:val="0"/>
        <w:spacing w:after="0"/>
        <w:ind w:right="-7"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0E54A8" w:rsidRPr="000E54A8">
        <w:rPr>
          <w:rFonts w:ascii="GHEA Grapalat" w:hAnsi="GHEA Grapalat"/>
          <w:b/>
          <w:color w:val="000000" w:themeColor="text1"/>
          <w:sz w:val="22"/>
          <w:szCs w:val="22"/>
        </w:rPr>
        <w:t>Услуги по обслуживанию и текущему ремонту компьютерных устройств и оборудования администрации главы административного района Малатия-Себастия</w:t>
      </w:r>
      <w:r w:rsidR="000E54A8">
        <w:rPr>
          <w:rFonts w:ascii="GHEA Grapalat" w:hAnsi="GHEA Grapalat"/>
          <w:b/>
          <w:color w:val="000000" w:themeColor="text1"/>
          <w:sz w:val="22"/>
          <w:szCs w:val="22"/>
          <w:lang w:val="hy-AM"/>
        </w:rPr>
        <w:t xml:space="preserve"> </w:t>
      </w:r>
      <w:r w:rsidR="00DE7CAB">
        <w:rPr>
          <w:rFonts w:ascii="GHEA Grapalat" w:hAnsi="GHEA Grapalat"/>
          <w:b/>
          <w:color w:val="000000" w:themeColor="text1"/>
          <w:sz w:val="22"/>
          <w:szCs w:val="22"/>
        </w:rPr>
        <w:t>ДЛ</w:t>
      </w:r>
      <w:r w:rsidR="00DE7CAB" w:rsidRPr="00003FAD">
        <w:rPr>
          <w:rFonts w:ascii="GHEA Grapalat" w:hAnsi="GHEA Grapalat"/>
          <w:b/>
          <w:color w:val="000000" w:themeColor="text1"/>
          <w:sz w:val="22"/>
          <w:szCs w:val="22"/>
        </w:rPr>
        <w:t>Я</w:t>
      </w:r>
      <w:r w:rsidR="00DE7CAB" w:rsidRPr="00DE7CAB">
        <w:rPr>
          <w:rFonts w:ascii="GHEA Grapalat" w:hAnsi="GHEA Grapalat"/>
          <w:b/>
          <w:color w:val="000000" w:themeColor="text1"/>
          <w:sz w:val="22"/>
          <w:szCs w:val="22"/>
        </w:rPr>
        <w:t xml:space="preserve"> </w:t>
      </w:r>
      <w:r w:rsidR="003F0779" w:rsidRPr="00003FAD">
        <w:rPr>
          <w:rFonts w:ascii="GHEA Grapalat" w:hAnsi="GHEA Grapalat"/>
          <w:b/>
          <w:color w:val="000000" w:themeColor="text1"/>
          <w:sz w:val="22"/>
          <w:szCs w:val="22"/>
        </w:rPr>
        <w:t>НУЖД</w:t>
      </w:r>
      <w:r w:rsidR="003F0779" w:rsidRPr="006D1B13">
        <w:rPr>
          <w:rFonts w:ascii="GHEA Grapalat" w:hAnsi="GHEA Grapalat"/>
          <w:b/>
          <w:color w:val="000000" w:themeColor="text1"/>
          <w:sz w:val="22"/>
          <w:szCs w:val="22"/>
        </w:rPr>
        <w:t xml:space="preserve"> </w:t>
      </w:r>
      <w:r w:rsidR="003F0779">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2E52E6BB"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B453F7">
        <w:rPr>
          <w:rFonts w:ascii="GHEA Grapalat" w:hAnsi="GHEA Grapalat"/>
          <w:b/>
          <w:iCs/>
          <w:lang w:val="hy-AM"/>
        </w:rPr>
        <w:t>ԵՔ-ԳՀԾՁԲ-</w:t>
      </w:r>
      <w:r w:rsidR="00963EC7">
        <w:rPr>
          <w:rFonts w:ascii="GHEA Grapalat" w:hAnsi="GHEA Grapalat"/>
          <w:b/>
          <w:iCs/>
          <w:lang w:val="hy-AM"/>
        </w:rPr>
        <w:t>26/53</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184C1C32"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6D1B13" w:rsidRPr="006D1B13">
        <w:rPr>
          <w:rFonts w:ascii="GHEA Grapalat" w:hAnsi="GHEA Grapalat"/>
          <w:b/>
          <w:bCs/>
        </w:rPr>
        <w:t>lusine_hovhannisyan@yerevan.am</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16257033" w14:textId="5B14EA97" w:rsidR="007E0E06" w:rsidRPr="007E0E06" w:rsidRDefault="00845AA5" w:rsidP="007E0E06">
      <w:pPr>
        <w:pStyle w:val="BodyText"/>
        <w:widowControl w:val="0"/>
        <w:ind w:right="-7" w:firstLine="567"/>
        <w:jc w:val="center"/>
        <w:rPr>
          <w:rFonts w:ascii="GHEA Grapalat" w:hAnsi="GHEA Grapalat"/>
          <w:b/>
          <w:color w:val="000000" w:themeColor="text1"/>
          <w:spacing w:val="6"/>
          <w:sz w:val="22"/>
          <w:szCs w:val="22"/>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0E54A8" w:rsidRPr="000E54A8">
        <w:rPr>
          <w:rFonts w:ascii="GHEA Grapalat" w:hAnsi="GHEA Grapalat"/>
          <w:b/>
          <w:color w:val="000000" w:themeColor="text1"/>
          <w:spacing w:val="6"/>
          <w:sz w:val="22"/>
          <w:szCs w:val="22"/>
        </w:rPr>
        <w:t>Услуги по обслуживанию и текущему ремонту компьютерных устройств и оборудования администрации главы административного района Малатия-Себастия</w:t>
      </w:r>
    </w:p>
    <w:p w14:paraId="713D8BB7" w14:textId="354E0B3A" w:rsidR="00F47E60" w:rsidRPr="00003FAD" w:rsidRDefault="00F47E60"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 xml:space="preserve">(далее — также услуга) для нужд </w:t>
      </w:r>
      <w:r w:rsidR="00005607">
        <w:rPr>
          <w:rFonts w:ascii="GHEA Grapalat" w:hAnsi="GHEA Grapalat"/>
          <w:b/>
          <w:color w:val="000000" w:themeColor="text1"/>
          <w:sz w:val="22"/>
          <w:szCs w:val="22"/>
        </w:rPr>
        <w:t>мэрии г.Еревана</w:t>
      </w:r>
      <w:r w:rsidRPr="00003FAD">
        <w:rPr>
          <w:rFonts w:ascii="GHEA Grapalat" w:hAnsi="GHEA Grapalat"/>
          <w:color w:val="000000" w:themeColor="text1"/>
          <w:sz w:val="22"/>
          <w:szCs w:val="22"/>
        </w:rPr>
        <w:t>,</w:t>
      </w:r>
      <w:r w:rsidRPr="00003FAD">
        <w:rPr>
          <w:rFonts w:ascii="GHEA Grapalat" w:hAnsi="GHEA Grapalat"/>
          <w:color w:val="000000" w:themeColor="text1"/>
        </w:rPr>
        <w:t xml:space="preserve"> которые сгруппированы в лоты "</w:t>
      </w:r>
      <w:r w:rsidR="007E0E06">
        <w:rPr>
          <w:rFonts w:ascii="GHEA Grapalat" w:hAnsi="GHEA Grapalat"/>
          <w:color w:val="000000" w:themeColor="text1"/>
        </w:rPr>
        <w:t>3</w:t>
      </w:r>
      <w:r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7E0E06" w:rsidRPr="00003FAD" w14:paraId="5BC2D2CA" w14:textId="77777777" w:rsidTr="00611ECE">
        <w:trPr>
          <w:jc w:val="center"/>
        </w:trPr>
        <w:tc>
          <w:tcPr>
            <w:tcW w:w="2422" w:type="dxa"/>
            <w:vAlign w:val="center"/>
          </w:tcPr>
          <w:p w14:paraId="612FF811" w14:textId="77777777" w:rsidR="007E0E06" w:rsidRPr="00A83B50" w:rsidRDefault="007E0E06" w:rsidP="007E0E06">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7E0E06" w:rsidRPr="00003FAD" w:rsidRDefault="007E0E06" w:rsidP="007E0E06">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vAlign w:val="center"/>
          </w:tcPr>
          <w:p w14:paraId="3439C833" w14:textId="2CE758A2" w:rsidR="007E0E06" w:rsidRPr="00B453F7" w:rsidRDefault="007E0E06" w:rsidP="007E0E06">
            <w:pPr>
              <w:pStyle w:val="BodyTextIndent2"/>
              <w:widowControl w:val="0"/>
              <w:spacing w:after="120" w:line="240" w:lineRule="auto"/>
              <w:ind w:firstLine="0"/>
              <w:jc w:val="center"/>
              <w:rPr>
                <w:rFonts w:ascii="GHEA Grapalat" w:hAnsi="GHEA Grapalat"/>
                <w:color w:val="000000" w:themeColor="text1"/>
                <w:sz w:val="24"/>
                <w:szCs w:val="24"/>
              </w:rPr>
            </w:pPr>
            <w:r>
              <w:rPr>
                <w:rFonts w:ascii="GHEA Grapalat" w:hAnsi="GHEA Grapalat" w:cs="Calibri"/>
                <w:color w:val="000000"/>
                <w:sz w:val="28"/>
                <w:szCs w:val="28"/>
              </w:rPr>
              <w:t>До 200000</w:t>
            </w:r>
          </w:p>
        </w:tc>
        <w:tc>
          <w:tcPr>
            <w:tcW w:w="4112" w:type="dxa"/>
          </w:tcPr>
          <w:p w14:paraId="27C21596" w14:textId="0C39B6F9" w:rsidR="007E0E06" w:rsidRPr="00C12854" w:rsidRDefault="007E0E06" w:rsidP="007E0E06">
            <w:pPr>
              <w:pStyle w:val="BodyTextIndent2"/>
              <w:widowControl w:val="0"/>
              <w:spacing w:after="120" w:line="240" w:lineRule="auto"/>
              <w:ind w:firstLine="0"/>
              <w:rPr>
                <w:rFonts w:ascii="GHEA Grapalat" w:hAnsi="GHEA Grapalat"/>
                <w:b/>
                <w:color w:val="000000" w:themeColor="text1"/>
                <w:spacing w:val="6"/>
                <w:sz w:val="22"/>
                <w:szCs w:val="22"/>
              </w:rPr>
            </w:pPr>
            <w:r w:rsidRPr="007E0E06">
              <w:rPr>
                <w:rFonts w:ascii="GHEA Grapalat" w:hAnsi="GHEA Grapalat"/>
                <w:b/>
              </w:rPr>
              <w:t>Обслуживание и текущий ремонт копировальных аппаратов и лазерных принтеров</w:t>
            </w:r>
          </w:p>
        </w:tc>
      </w:tr>
      <w:tr w:rsidR="007E0E06" w:rsidRPr="00003FAD" w14:paraId="655D5193" w14:textId="77777777" w:rsidTr="00611ECE">
        <w:trPr>
          <w:jc w:val="center"/>
        </w:trPr>
        <w:tc>
          <w:tcPr>
            <w:tcW w:w="2422" w:type="dxa"/>
            <w:vAlign w:val="center"/>
          </w:tcPr>
          <w:p w14:paraId="55EBFF1A" w14:textId="0B4DE8F7" w:rsidR="007E0E06" w:rsidRPr="00A83B50" w:rsidRDefault="007E0E06" w:rsidP="007E0E06">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2</w:t>
            </w:r>
          </w:p>
        </w:tc>
        <w:tc>
          <w:tcPr>
            <w:tcW w:w="2700" w:type="dxa"/>
            <w:vAlign w:val="center"/>
          </w:tcPr>
          <w:p w14:paraId="59A65B2A" w14:textId="1A10637C" w:rsidR="007E0E06" w:rsidRDefault="007E0E06" w:rsidP="007E0E06">
            <w:pPr>
              <w:pStyle w:val="BodyTextIndent2"/>
              <w:widowControl w:val="0"/>
              <w:spacing w:after="120" w:line="240" w:lineRule="auto"/>
              <w:ind w:firstLine="0"/>
              <w:jc w:val="center"/>
              <w:rPr>
                <w:rFonts w:ascii="GHEA Grapalat" w:hAnsi="GHEA Grapalat"/>
              </w:rPr>
            </w:pPr>
            <w:r>
              <w:rPr>
                <w:rFonts w:ascii="GHEA Grapalat" w:hAnsi="GHEA Grapalat" w:cs="Calibri"/>
                <w:color w:val="000000"/>
                <w:sz w:val="28"/>
                <w:szCs w:val="28"/>
              </w:rPr>
              <w:t>До  150000</w:t>
            </w:r>
          </w:p>
        </w:tc>
        <w:tc>
          <w:tcPr>
            <w:tcW w:w="4112" w:type="dxa"/>
          </w:tcPr>
          <w:p w14:paraId="5E04487A" w14:textId="2D7BCD60" w:rsidR="007E0E06" w:rsidRPr="00A16A58" w:rsidRDefault="007E0E06" w:rsidP="007E0E06">
            <w:pPr>
              <w:pStyle w:val="BodyTextIndent2"/>
              <w:widowControl w:val="0"/>
              <w:spacing w:after="120" w:line="240" w:lineRule="auto"/>
              <w:ind w:firstLine="0"/>
              <w:rPr>
                <w:rFonts w:ascii="GHEA Grapalat" w:hAnsi="GHEA Grapalat"/>
                <w:b/>
              </w:rPr>
            </w:pPr>
            <w:r w:rsidRPr="007E0E06">
              <w:rPr>
                <w:rFonts w:ascii="GHEA Grapalat" w:hAnsi="GHEA Grapalat"/>
                <w:b/>
              </w:rPr>
              <w:t>Обслуживание и текущий ремонт компьютеров</w:t>
            </w:r>
          </w:p>
        </w:tc>
      </w:tr>
      <w:tr w:rsidR="007E0E06" w:rsidRPr="00003FAD" w14:paraId="085BB3CF" w14:textId="77777777" w:rsidTr="00611ECE">
        <w:trPr>
          <w:jc w:val="center"/>
        </w:trPr>
        <w:tc>
          <w:tcPr>
            <w:tcW w:w="2422" w:type="dxa"/>
            <w:vAlign w:val="center"/>
          </w:tcPr>
          <w:p w14:paraId="207A873A" w14:textId="46EEF8C3" w:rsidR="007E0E06" w:rsidRPr="00A83B50" w:rsidRDefault="007E0E06" w:rsidP="007E0E06">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3</w:t>
            </w:r>
          </w:p>
        </w:tc>
        <w:tc>
          <w:tcPr>
            <w:tcW w:w="2700" w:type="dxa"/>
            <w:vAlign w:val="center"/>
          </w:tcPr>
          <w:p w14:paraId="17A28E62" w14:textId="35142C87" w:rsidR="007E0E06" w:rsidRDefault="007E0E06" w:rsidP="007E0E06">
            <w:pPr>
              <w:pStyle w:val="BodyTextIndent2"/>
              <w:widowControl w:val="0"/>
              <w:spacing w:after="120" w:line="240" w:lineRule="auto"/>
              <w:ind w:firstLine="0"/>
              <w:jc w:val="center"/>
              <w:rPr>
                <w:rFonts w:ascii="GHEA Grapalat" w:hAnsi="GHEA Grapalat"/>
              </w:rPr>
            </w:pPr>
            <w:r>
              <w:rPr>
                <w:rFonts w:ascii="GHEA Grapalat" w:hAnsi="GHEA Grapalat" w:cs="Calibri"/>
                <w:color w:val="000000"/>
                <w:sz w:val="28"/>
                <w:szCs w:val="28"/>
              </w:rPr>
              <w:t>До  785000</w:t>
            </w:r>
          </w:p>
        </w:tc>
        <w:tc>
          <w:tcPr>
            <w:tcW w:w="4112" w:type="dxa"/>
          </w:tcPr>
          <w:p w14:paraId="523CFA50" w14:textId="1854E124" w:rsidR="007E0E06" w:rsidRPr="00A16A58" w:rsidRDefault="007E0E06" w:rsidP="007E0E06">
            <w:pPr>
              <w:pStyle w:val="BodyTextIndent2"/>
              <w:widowControl w:val="0"/>
              <w:spacing w:after="120" w:line="240" w:lineRule="auto"/>
              <w:ind w:firstLine="0"/>
              <w:rPr>
                <w:rFonts w:ascii="GHEA Grapalat" w:hAnsi="GHEA Grapalat"/>
                <w:b/>
              </w:rPr>
            </w:pPr>
            <w:r w:rsidRPr="007E0E06">
              <w:rPr>
                <w:rFonts w:ascii="GHEA Grapalat" w:hAnsi="GHEA Grapalat"/>
                <w:b/>
              </w:rPr>
              <w:t>Заправка картриджей</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1B51C828"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r w:rsidRPr="00B741F9">
        <w:rPr>
          <w:rFonts w:ascii="GHEA Grapalat" w:hAnsi="GHEA Grapalat"/>
        </w:rPr>
        <w:t>2.1.</w:t>
      </w:r>
      <w:r w:rsidRPr="00B741F9">
        <w:rPr>
          <w:rFonts w:ascii="GHEA Grapalat" w:hAnsi="GHEA Grapalat"/>
        </w:rPr>
        <w:tab/>
        <w:t>В настоящей процедуре не имеют права участвовать лица:</w:t>
      </w:r>
    </w:p>
    <w:p w14:paraId="2B78580F"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которые на день подачи заявки в судебном порядке признаны банкротом; </w:t>
      </w:r>
    </w:p>
    <w:p w14:paraId="42D713C3"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3)</w:t>
      </w:r>
      <w:r w:rsidRPr="00B741F9">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B741F9">
        <w:rPr>
          <w:rFonts w:ascii="Courier New" w:hAnsi="Courier New" w:cs="Courier New"/>
          <w:lang w:val="en-US"/>
        </w:rPr>
        <w:t> </w:t>
      </w:r>
      <w:r w:rsidRPr="00B741F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B741F9">
        <w:rPr>
          <w:rFonts w:ascii="Courier New" w:hAnsi="Courier New" w:cs="Courier New"/>
          <w:lang w:val="en-US"/>
        </w:rPr>
        <w:t> </w:t>
      </w:r>
      <w:r w:rsidRPr="00B741F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01DF149" w14:textId="77777777" w:rsidR="00C51269" w:rsidRPr="00B741F9" w:rsidDel="00664BFB" w:rsidRDefault="00C51269" w:rsidP="00C51269">
      <w:pPr>
        <w:widowControl w:val="0"/>
        <w:tabs>
          <w:tab w:val="left" w:pos="1134"/>
        </w:tabs>
        <w:spacing w:after="160"/>
        <w:ind w:firstLine="567"/>
        <w:jc w:val="both"/>
        <w:rPr>
          <w:del w:id="0" w:author="Inesa Kocharyan" w:date="2022-05-26T17:33:00Z"/>
          <w:rFonts w:ascii="GHEA Grapalat" w:hAnsi="GHEA Grapalat"/>
        </w:rPr>
      </w:pPr>
      <w:r w:rsidRPr="00B741F9">
        <w:rPr>
          <w:rFonts w:ascii="GHEA Grapalat" w:hAnsi="GHEA Grapalat"/>
        </w:rPr>
        <w:t>4)</w:t>
      </w:r>
      <w:r w:rsidRPr="00B741F9">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7BE685E"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5)</w:t>
      </w:r>
      <w:r w:rsidRPr="00B741F9">
        <w:rPr>
          <w:rFonts w:ascii="GHEA Grapalat" w:hAnsi="GHEA Grapalat"/>
        </w:rPr>
        <w:tab/>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w:t>
      </w:r>
      <w:r w:rsidRPr="00B741F9">
        <w:rPr>
          <w:rFonts w:ascii="GHEA Grapalat" w:hAnsi="GHEA Grapalat"/>
        </w:rPr>
        <w:lastRenderedPageBreak/>
        <w:t>стран-членов Евразийского экономического союза о</w:t>
      </w:r>
      <w:r w:rsidRPr="00B741F9">
        <w:rPr>
          <w:rFonts w:ascii="Courier New" w:hAnsi="Courier New" w:cs="Courier New"/>
          <w:lang w:val="en-US"/>
        </w:rPr>
        <w:t> </w:t>
      </w:r>
      <w:r w:rsidRPr="00B741F9">
        <w:rPr>
          <w:rFonts w:ascii="GHEA Grapalat" w:hAnsi="GHEA Grapalat"/>
        </w:rPr>
        <w:t xml:space="preserve">закупках; </w:t>
      </w:r>
    </w:p>
    <w:p w14:paraId="4EB6B8BC"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6)</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52D9F54A" w14:textId="35CFE89C"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lang w:val="hy-AM"/>
        </w:rPr>
        <w:t>7</w:t>
      </w:r>
      <w:r w:rsidRPr="00B741F9">
        <w:rPr>
          <w:rFonts w:ascii="GHEA Grapalat" w:hAnsi="GHEA Grapalat"/>
        </w:rPr>
        <w:t>) которые на основании абзаца «е» подпункта 2 пункта 1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EA3EE6E" w14:textId="77777777" w:rsidR="00C51269" w:rsidRPr="00B741F9" w:rsidRDefault="00C51269" w:rsidP="00C51269">
      <w:pPr>
        <w:widowControl w:val="0"/>
        <w:tabs>
          <w:tab w:val="left" w:pos="1134"/>
        </w:tabs>
        <w:spacing w:after="160"/>
        <w:ind w:firstLine="567"/>
        <w:jc w:val="both"/>
        <w:rPr>
          <w:ins w:id="1" w:author="Inesa Kocharyan" w:date="2022-05-31T17:36:00Z"/>
          <w:rFonts w:ascii="GHEA Grapalat" w:hAnsi="GHEA Grapalat"/>
        </w:rPr>
      </w:pPr>
      <w:r w:rsidRPr="00B741F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1FE9D92" w14:textId="77777777" w:rsidR="00C51269" w:rsidRPr="00B741F9" w:rsidRDefault="00C51269" w:rsidP="00C51269">
      <w:pPr>
        <w:widowControl w:val="0"/>
        <w:tabs>
          <w:tab w:val="left" w:pos="1134"/>
        </w:tabs>
        <w:ind w:firstLine="567"/>
        <w:contextualSpacing/>
        <w:jc w:val="both"/>
        <w:rPr>
          <w:rFonts w:ascii="GHEA Grapalat" w:hAnsi="GHEA Grapalat" w:cs="Sylfaen"/>
        </w:rPr>
      </w:pPr>
      <w:r w:rsidRPr="00B741F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FEFB8F0" w14:textId="77777777" w:rsidR="00C51269" w:rsidRPr="00B741F9" w:rsidRDefault="00C51269">
      <w:pPr>
        <w:pStyle w:val="ListParagraph"/>
        <w:widowControl w:val="0"/>
        <w:numPr>
          <w:ilvl w:val="0"/>
          <w:numId w:val="8"/>
        </w:numPr>
        <w:tabs>
          <w:tab w:val="left" w:pos="1134"/>
        </w:tabs>
        <w:ind w:left="426"/>
        <w:contextualSpacing/>
        <w:jc w:val="both"/>
        <w:rPr>
          <w:rFonts w:ascii="GHEA Grapalat" w:hAnsi="GHEA Grapalat" w:cs="Sylfaen"/>
        </w:rPr>
      </w:pPr>
      <w:r w:rsidRPr="00B741F9">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0A96B34C" w14:textId="77777777" w:rsidR="00C51269" w:rsidRPr="00B741F9" w:rsidRDefault="00C51269">
      <w:pPr>
        <w:pStyle w:val="ListParagraph"/>
        <w:widowControl w:val="0"/>
        <w:numPr>
          <w:ilvl w:val="0"/>
          <w:numId w:val="8"/>
        </w:numPr>
        <w:tabs>
          <w:tab w:val="left" w:pos="1134"/>
        </w:tabs>
        <w:ind w:left="426" w:hanging="284"/>
        <w:contextualSpacing/>
        <w:jc w:val="both"/>
        <w:rPr>
          <w:rFonts w:ascii="GHEA Grapalat" w:hAnsi="GHEA Grapalat" w:cs="Sylfaen"/>
        </w:rPr>
      </w:pPr>
      <w:r w:rsidRPr="00B741F9">
        <w:rPr>
          <w:rFonts w:ascii="GHEA Grapalat" w:hAnsi="GHEA Grapalat" w:cs="Sylfaen"/>
        </w:rPr>
        <w:t>в качестве отобранного участника отказался или лишился  права заключения договора.</w:t>
      </w:r>
    </w:p>
    <w:p w14:paraId="5269117F" w14:textId="77777777" w:rsidR="00C51269" w:rsidRPr="00B741F9" w:rsidRDefault="00C51269" w:rsidP="00C51269">
      <w:pPr>
        <w:widowControl w:val="0"/>
        <w:tabs>
          <w:tab w:val="left" w:pos="1134"/>
        </w:tabs>
        <w:spacing w:after="160"/>
        <w:ind w:firstLine="567"/>
        <w:jc w:val="both"/>
        <w:rPr>
          <w:rFonts w:ascii="GHEA Grapalat" w:hAnsi="GHEA Grapalat" w:cs="Sylfaen"/>
        </w:rPr>
      </w:pPr>
      <w:r w:rsidRPr="00B741F9">
        <w:rPr>
          <w:rFonts w:ascii="GHEA Grapalat" w:hAnsi="GHEA Grapalat"/>
        </w:rPr>
        <w:t>2.2.</w:t>
      </w:r>
      <w:r w:rsidRPr="00B741F9">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3D11965" w14:textId="2F5C2266"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rPr>
        <w:t>2.3.</w:t>
      </w:r>
      <w:r w:rsidRPr="00B741F9">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p>
    <w:p w14:paraId="27C7EC85"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BC95FF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По смыслу пункта 119 Порядка:</w:t>
      </w:r>
    </w:p>
    <w:p w14:paraId="377362AB"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09D0F1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lastRenderedPageBreak/>
        <w:t>2)</w:t>
      </w:r>
      <w:r w:rsidRPr="00B741F9">
        <w:rPr>
          <w:rFonts w:ascii="GHEA Grapalat" w:hAnsi="GHEA Grapalat"/>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458BE73"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участником, распоряжающимся более чем десятью процентами акций данного юридического лица;</w:t>
      </w:r>
    </w:p>
    <w:p w14:paraId="5B8EF421"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63872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0E82E58D"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EAD1AD4"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1EB11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200D29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3)</w:t>
      </w:r>
      <w:r w:rsidRPr="00B741F9">
        <w:rPr>
          <w:rFonts w:ascii="GHEA Grapalat" w:hAnsi="GHEA Grapalat"/>
        </w:rPr>
        <w:tab/>
        <w:t>участники, не имеющие статуса физического лица, считаются взаимосвязанными, если:</w:t>
      </w:r>
    </w:p>
    <w:p w14:paraId="449B894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B741F9">
        <w:rPr>
          <w:rFonts w:ascii="Courier New" w:hAnsi="Courier New" w:cs="Courier New"/>
          <w:lang w:val="en-US"/>
        </w:rPr>
        <w:t> </w:t>
      </w:r>
      <w:r w:rsidRPr="00B741F9">
        <w:rPr>
          <w:rFonts w:ascii="GHEA Grapalat" w:hAnsi="GHEA Grapalat"/>
        </w:rPr>
        <w:t>лица;</w:t>
      </w:r>
    </w:p>
    <w:p w14:paraId="1DEE38E5"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709635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34B249"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они действовали или действуют согласованно, исходя из общих экономических интересов.</w:t>
      </w:r>
    </w:p>
    <w:p w14:paraId="66A85E67" w14:textId="77777777" w:rsidR="00C51269" w:rsidRPr="00B741F9" w:rsidRDefault="00C51269" w:rsidP="00C51269">
      <w:pPr>
        <w:widowControl w:val="0"/>
        <w:tabs>
          <w:tab w:val="left" w:pos="1134"/>
        </w:tabs>
        <w:spacing w:after="160"/>
        <w:ind w:firstLine="567"/>
        <w:jc w:val="both"/>
        <w:rPr>
          <w:ins w:id="2" w:author="Vardan" w:date="2022-05-29T21:57:00Z"/>
          <w:rFonts w:ascii="GHEA Grapalat" w:hAnsi="GHEA Grapalat"/>
        </w:rPr>
      </w:pPr>
      <w:r w:rsidRPr="00B741F9">
        <w:rPr>
          <w:rFonts w:ascii="GHEA Grapalat" w:hAnsi="GHEA Grapalat"/>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Pr="00B741F9">
        <w:rPr>
          <w:rFonts w:ascii="GHEA Grapalat" w:hAnsi="GHEA Grapalat"/>
        </w:rPr>
        <w:lastRenderedPageBreak/>
        <w:t>внуки, супруг сестры или супруга брата и их дети.</w:t>
      </w:r>
    </w:p>
    <w:p w14:paraId="643A84FC"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bookmarkStart w:id="3" w:name="_Hlk187925270"/>
      <w:r w:rsidRPr="00B741F9">
        <w:rPr>
          <w:rFonts w:ascii="GHEA Grapalat" w:hAnsi="GHEA Grapalat"/>
        </w:rPr>
        <w:t>2.4.</w:t>
      </w:r>
      <w:r w:rsidRPr="00B741F9">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14:paraId="340CA325" w14:textId="77777777" w:rsidR="00C51269" w:rsidRPr="00B741F9" w:rsidRDefault="00C51269" w:rsidP="00C51269">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2.5.</w:t>
      </w:r>
      <w:r w:rsidRPr="00B741F9">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B741F9">
        <w:rPr>
          <w:rFonts w:ascii="GHEA Grapalat" w:hAnsi="GHEA Grapalat"/>
        </w:rPr>
        <w:t>(на о</w:t>
      </w:r>
      <w:r w:rsidRPr="00B741F9">
        <w:rPr>
          <w:rFonts w:ascii="GHEA Grapalat" w:hAnsi="GHEA Grapalat"/>
          <w:sz w:val="24"/>
          <w:szCs w:val="24"/>
        </w:rPr>
        <w:t>дин и тот же</w:t>
      </w:r>
      <w:r w:rsidRPr="00B741F9">
        <w:rPr>
          <w:rFonts w:ascii="GHEA Grapalat" w:hAnsi="GHEA Grapalat"/>
        </w:rPr>
        <w:t xml:space="preserve"> лот)</w:t>
      </w:r>
      <w:r w:rsidRPr="00B741F9">
        <w:rPr>
          <w:rFonts w:ascii="GHEA Grapalat" w:hAnsi="GHEA Grapalat"/>
          <w:sz w:val="24"/>
          <w:szCs w:val="24"/>
        </w:rPr>
        <w:t xml:space="preserve">. </w:t>
      </w:r>
    </w:p>
    <w:p w14:paraId="63DB95F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2.6.</w:t>
      </w:r>
      <w:r w:rsidRPr="00B741F9">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7A15D2B0" w14:textId="77777777" w:rsidR="00C51269" w:rsidRPr="00B741F9" w:rsidRDefault="00C51269" w:rsidP="00C51269">
      <w:pPr>
        <w:pStyle w:val="BodyTextIndent2"/>
        <w:widowControl w:val="0"/>
        <w:spacing w:after="160" w:line="240" w:lineRule="auto"/>
        <w:rPr>
          <w:rFonts w:ascii="GHEA Grapalat" w:hAnsi="GHEA Grapalat" w:cs="Sylfaen"/>
          <w:sz w:val="24"/>
          <w:szCs w:val="24"/>
        </w:rPr>
      </w:pPr>
      <w:r w:rsidRPr="00B741F9">
        <w:rPr>
          <w:rFonts w:ascii="GHEA Grapalat" w:hAnsi="GHEA Grapalat"/>
          <w:sz w:val="24"/>
          <w:szCs w:val="24"/>
        </w:rPr>
        <w:t>В подобном случае:</w:t>
      </w:r>
    </w:p>
    <w:p w14:paraId="3240AA97"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B741F9">
        <w:rPr>
          <w:rFonts w:ascii="GHEA Grapalat" w:hAnsi="GHEA Grapalat"/>
        </w:rPr>
        <w:t>)</w:t>
      </w:r>
      <w:r w:rsidRPr="00B741F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5DD380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3"/>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w:t>
      </w:r>
      <w:r w:rsidRPr="00003FAD">
        <w:rPr>
          <w:rFonts w:ascii="GHEA Grapalat" w:hAnsi="GHEA Grapalat"/>
          <w:color w:val="000000" w:themeColor="text1"/>
        </w:rPr>
        <w:lastRenderedPageBreak/>
        <w:t xml:space="preserve">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721816C3"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BA06E7">
        <w:rPr>
          <w:rFonts w:ascii="GHEA Grapalat" w:hAnsi="GHEA Grapalat"/>
          <w:b/>
          <w:color w:val="FF0000"/>
          <w:sz w:val="24"/>
          <w:szCs w:val="24"/>
        </w:rPr>
        <w:t xml:space="preserve">09:30часов, </w:t>
      </w:r>
      <w:r w:rsidR="00605353">
        <w:rPr>
          <w:rFonts w:ascii="GHEA Grapalat" w:hAnsi="GHEA Grapalat"/>
          <w:b/>
          <w:color w:val="FF0000"/>
          <w:sz w:val="24"/>
          <w:szCs w:val="24"/>
        </w:rPr>
        <w:t>20.02.2026</w:t>
      </w:r>
      <w:r w:rsidR="00BA06E7">
        <w:rPr>
          <w:rFonts w:ascii="GHEA Grapalat" w:hAnsi="GHEA Grapalat"/>
          <w:b/>
          <w:color w:val="FF0000"/>
          <w:sz w:val="24"/>
          <w:szCs w:val="24"/>
        </w:rPr>
        <w:t>года.</w:t>
      </w:r>
      <w:r w:rsidR="00F47E60" w:rsidRPr="00003FAD">
        <w:rPr>
          <w:rFonts w:ascii="GHEA Grapalat" w:hAnsi="GHEA Grapalat"/>
          <w:color w:val="000000" w:themeColor="text1"/>
          <w:sz w:val="24"/>
          <w:szCs w:val="24"/>
        </w:rPr>
        <w:t xml:space="preserve">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4"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lastRenderedPageBreak/>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23EDE178" w14:textId="74E5DA15" w:rsidR="00902FF3" w:rsidRPr="00902FF3" w:rsidRDefault="00902FF3" w:rsidP="00902FF3">
      <w:pPr>
        <w:widowControl w:val="0"/>
        <w:spacing w:after="160"/>
        <w:ind w:left="567" w:right="565"/>
        <w:jc w:val="center"/>
        <w:rPr>
          <w:rFonts w:ascii="GHEA Grapalat" w:hAnsi="GHEA Grapalat" w:cs="Sylfaen"/>
          <w:b/>
          <w:bCs/>
          <w:color w:val="000000" w:themeColor="text1"/>
        </w:rPr>
      </w:pPr>
      <w:r w:rsidRPr="00902FF3">
        <w:rPr>
          <w:rFonts w:ascii="GHEA Grapalat" w:hAnsi="GHEA Grapalat" w:cs="Sylfaen"/>
          <w:b/>
          <w:bCs/>
          <w:color w:val="000000" w:themeColor="text1"/>
        </w:rPr>
        <w:t>5.ЦЕНОВОЕ ПРЕДЛОЖЕНИЕ ЗАЯВКИ</w:t>
      </w:r>
    </w:p>
    <w:p w14:paraId="77EF89F6" w14:textId="77777777" w:rsidR="00902FF3" w:rsidRPr="00902FF3" w:rsidRDefault="00902FF3" w:rsidP="00902FF3">
      <w:pPr>
        <w:widowControl w:val="0"/>
        <w:spacing w:after="160"/>
        <w:ind w:left="567" w:right="565"/>
        <w:jc w:val="both"/>
        <w:rPr>
          <w:rFonts w:ascii="GHEA Grapalat" w:hAnsi="GHEA Grapalat" w:cs="Sylfaen"/>
          <w:color w:val="000000" w:themeColor="text1"/>
        </w:rPr>
      </w:pPr>
      <w:r w:rsidRPr="00902FF3">
        <w:rPr>
          <w:rFonts w:ascii="GHEA Grapalat" w:hAnsi="GHEA Grapalat" w:cs="Sylfaen"/>
          <w:color w:val="000000" w:themeColor="text1"/>
        </w:rPr>
        <w:t>5.1.</w:t>
      </w:r>
      <w:r w:rsidRPr="00902FF3">
        <w:rPr>
          <w:rFonts w:ascii="GHEA Grapalat" w:hAnsi="GHEA Grapalat" w:cs="Sylfaen"/>
          <w:color w:val="000000" w:themeColor="text1"/>
        </w:rPr>
        <w:tab/>
        <w:t xml:space="preserve">Предлагаемая цена помимо стоимости услуги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w:t>
      </w:r>
      <w:r w:rsidRPr="00902FF3">
        <w:rPr>
          <w:rFonts w:ascii="GHEA Grapalat" w:hAnsi="GHEA Grapalat" w:cs="Sylfaen"/>
          <w:color w:val="000000" w:themeColor="text1"/>
        </w:rPr>
        <w:lastRenderedPageBreak/>
        <w:t>системы.</w:t>
      </w:r>
    </w:p>
    <w:p w14:paraId="3B8CAC9C" w14:textId="77777777" w:rsidR="00902FF3" w:rsidRPr="00902FF3" w:rsidRDefault="00902FF3" w:rsidP="00902FF3">
      <w:pPr>
        <w:widowControl w:val="0"/>
        <w:spacing w:after="160"/>
        <w:ind w:left="567" w:right="565"/>
        <w:jc w:val="both"/>
        <w:rPr>
          <w:rFonts w:ascii="GHEA Grapalat" w:hAnsi="GHEA Grapalat" w:cs="Sylfaen"/>
          <w:color w:val="000000" w:themeColor="text1"/>
        </w:rPr>
      </w:pPr>
      <w:r w:rsidRPr="00902FF3">
        <w:rPr>
          <w:rFonts w:ascii="GHEA Grapalat" w:hAnsi="GHEA Grapalat" w:cs="Sylfaen"/>
          <w:color w:val="000000" w:themeColor="text1"/>
        </w:rPr>
        <w:t>5.2.</w:t>
      </w:r>
      <w:r w:rsidRPr="00902FF3">
        <w:rPr>
          <w:rFonts w:ascii="GHEA Grapalat" w:hAnsi="GHEA Grapalat" w:cs="Sylfaen"/>
          <w:color w:val="000000" w:themeColor="text1"/>
        </w:rPr>
        <w:tab/>
        <w:t xml:space="preserve">Участник представляет ценовое предложение в форме расчета, состоящего из обобщенных компонентов-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14:paraId="1EC6BB75" w14:textId="77777777" w:rsidR="00902FF3" w:rsidRPr="00902FF3" w:rsidRDefault="00902FF3" w:rsidP="00902FF3">
      <w:pPr>
        <w:widowControl w:val="0"/>
        <w:spacing w:after="160"/>
        <w:ind w:left="567" w:right="565"/>
        <w:jc w:val="both"/>
        <w:rPr>
          <w:rFonts w:ascii="GHEA Grapalat" w:hAnsi="GHEA Grapalat" w:cs="Sylfaen"/>
          <w:color w:val="000000" w:themeColor="text1"/>
        </w:rPr>
      </w:pPr>
      <w:r w:rsidRPr="00902FF3">
        <w:rPr>
          <w:rFonts w:ascii="GHEA Grapalat" w:hAnsi="GHEA Grapalat" w:cs="Sylfaen"/>
          <w:color w:val="000000" w:themeColor="text1"/>
        </w:rPr>
        <w:t xml:space="preserve">а) оценка и сравнение ценовых предложений участников осуществляются без исчисления указанной в настоящем пункте суммы налога, </w:t>
      </w:r>
    </w:p>
    <w:p w14:paraId="491248BA" w14:textId="732C6906" w:rsidR="00902FF3" w:rsidRPr="00902FF3" w:rsidRDefault="00902FF3" w:rsidP="00902FF3">
      <w:pPr>
        <w:widowControl w:val="0"/>
        <w:spacing w:after="160"/>
        <w:ind w:left="567" w:right="565"/>
        <w:jc w:val="both"/>
        <w:rPr>
          <w:rFonts w:ascii="GHEA Grapalat" w:hAnsi="GHEA Grapalat" w:cs="Sylfaen"/>
          <w:color w:val="000000" w:themeColor="text1"/>
        </w:rPr>
      </w:pPr>
      <w:r w:rsidRPr="00902FF3">
        <w:rPr>
          <w:rFonts w:ascii="GHEA Grapalat" w:hAnsi="GHEA Grapalat" w:cs="Sylfaen"/>
          <w:color w:val="000000" w:themeColor="text1"/>
        </w:rPr>
        <w:t>б) в случае  закупок  услуг по ремонту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 учитывая, что выплаты за услуги, предоставляемые в рамках заключаемого договора, осуществляются по следующей формуле ВС= ЦУ/СцxУxК, где:</w:t>
      </w:r>
    </w:p>
    <w:p w14:paraId="5D7CDD83" w14:textId="77777777" w:rsidR="00902FF3" w:rsidRPr="00902FF3" w:rsidRDefault="00902FF3" w:rsidP="00902FF3">
      <w:pPr>
        <w:widowControl w:val="0"/>
        <w:spacing w:after="160"/>
        <w:ind w:left="567" w:right="565"/>
        <w:jc w:val="both"/>
        <w:rPr>
          <w:rFonts w:ascii="GHEA Grapalat" w:hAnsi="GHEA Grapalat" w:cs="Sylfaen"/>
          <w:color w:val="000000" w:themeColor="text1"/>
        </w:rPr>
      </w:pPr>
      <w:r w:rsidRPr="00902FF3">
        <w:rPr>
          <w:rFonts w:ascii="GHEA Grapalat" w:hAnsi="GHEA Grapalat" w:cs="Sylfaen"/>
          <w:color w:val="000000" w:themeColor="text1"/>
        </w:rPr>
        <w:t>ВС-сумма, выплачиваемая за оказание отдельных видов услуг, установленных договором,</w:t>
      </w:r>
    </w:p>
    <w:p w14:paraId="1A4AD18B" w14:textId="77777777" w:rsidR="00902FF3" w:rsidRPr="00902FF3" w:rsidRDefault="00902FF3" w:rsidP="00902FF3">
      <w:pPr>
        <w:widowControl w:val="0"/>
        <w:spacing w:after="160"/>
        <w:ind w:left="567" w:right="565"/>
        <w:jc w:val="both"/>
        <w:rPr>
          <w:rFonts w:ascii="GHEA Grapalat" w:hAnsi="GHEA Grapalat" w:cs="Sylfaen"/>
          <w:color w:val="000000" w:themeColor="text1"/>
        </w:rPr>
      </w:pPr>
      <w:r w:rsidRPr="00902FF3">
        <w:rPr>
          <w:rFonts w:ascii="GHEA Grapalat" w:hAnsi="GHEA Grapalat" w:cs="Sylfaen"/>
          <w:color w:val="000000" w:themeColor="text1"/>
        </w:rPr>
        <w:t>ЦУ -итоговая цена, предложенная отобранным участником,</w:t>
      </w:r>
    </w:p>
    <w:p w14:paraId="43558B00" w14:textId="77777777" w:rsidR="00902FF3" w:rsidRPr="00902FF3" w:rsidRDefault="00902FF3" w:rsidP="00902FF3">
      <w:pPr>
        <w:widowControl w:val="0"/>
        <w:spacing w:after="160"/>
        <w:ind w:left="567" w:right="565"/>
        <w:jc w:val="both"/>
        <w:rPr>
          <w:rFonts w:ascii="GHEA Grapalat" w:hAnsi="GHEA Grapalat" w:cs="Sylfaen"/>
          <w:color w:val="000000" w:themeColor="text1"/>
        </w:rPr>
      </w:pPr>
      <w:r w:rsidRPr="00902FF3">
        <w:rPr>
          <w:rFonts w:ascii="GHEA Grapalat" w:hAnsi="GHEA Grapalat" w:cs="Sylfaen"/>
          <w:color w:val="000000" w:themeColor="text1"/>
        </w:rPr>
        <w:t>СЦ- совокупность максимальных единиц цен, установленных для оказания услуги,</w:t>
      </w:r>
    </w:p>
    <w:p w14:paraId="43C2601B" w14:textId="77777777" w:rsidR="00902FF3" w:rsidRPr="00902FF3" w:rsidRDefault="00902FF3" w:rsidP="00902FF3">
      <w:pPr>
        <w:widowControl w:val="0"/>
        <w:spacing w:after="160"/>
        <w:ind w:left="567" w:right="565"/>
        <w:jc w:val="both"/>
        <w:rPr>
          <w:rFonts w:ascii="GHEA Grapalat" w:hAnsi="GHEA Grapalat" w:cs="Sylfaen"/>
          <w:color w:val="000000" w:themeColor="text1"/>
        </w:rPr>
      </w:pPr>
      <w:r w:rsidRPr="00902FF3">
        <w:rPr>
          <w:rFonts w:ascii="GHEA Grapalat" w:hAnsi="GHEA Grapalat" w:cs="Sylfaen"/>
          <w:color w:val="000000" w:themeColor="text1"/>
        </w:rPr>
        <w:t>У-цена на максимальную единицу предоставленной услуги,</w:t>
      </w:r>
    </w:p>
    <w:p w14:paraId="12EDD53C" w14:textId="77777777" w:rsidR="00902FF3" w:rsidRPr="00902FF3" w:rsidRDefault="00902FF3" w:rsidP="00902FF3">
      <w:pPr>
        <w:widowControl w:val="0"/>
        <w:spacing w:after="160"/>
        <w:ind w:left="567" w:right="565"/>
        <w:jc w:val="both"/>
        <w:rPr>
          <w:rFonts w:ascii="GHEA Grapalat" w:hAnsi="GHEA Grapalat" w:cs="Sylfaen"/>
          <w:color w:val="000000" w:themeColor="text1"/>
        </w:rPr>
      </w:pPr>
      <w:r w:rsidRPr="00902FF3">
        <w:rPr>
          <w:rFonts w:ascii="GHEA Grapalat" w:hAnsi="GHEA Grapalat" w:cs="Sylfaen"/>
          <w:color w:val="000000" w:themeColor="text1"/>
        </w:rPr>
        <w:t>К-количество предоставленных услуг.</w:t>
      </w:r>
    </w:p>
    <w:p w14:paraId="491A2814" w14:textId="77777777" w:rsidR="00902FF3" w:rsidRPr="00902FF3" w:rsidRDefault="00902FF3" w:rsidP="00902FF3">
      <w:pPr>
        <w:widowControl w:val="0"/>
        <w:spacing w:after="160"/>
        <w:ind w:left="567" w:right="565"/>
        <w:jc w:val="both"/>
        <w:rPr>
          <w:rFonts w:ascii="GHEA Grapalat" w:hAnsi="GHEA Grapalat" w:cs="Sylfaen"/>
          <w:color w:val="000000" w:themeColor="text1"/>
        </w:rPr>
      </w:pPr>
      <w:r w:rsidRPr="00902FF3">
        <w:rPr>
          <w:rFonts w:ascii="GHEA Grapalat" w:hAnsi="GHEA Grapalat" w:cs="Sylfaen"/>
          <w:color w:val="000000" w:themeColor="text1"/>
        </w:rPr>
        <w:t>Заявка участника не подлежит отклонению, если:</w:t>
      </w:r>
    </w:p>
    <w:p w14:paraId="0B805379" w14:textId="77777777" w:rsidR="00902FF3" w:rsidRPr="00902FF3" w:rsidRDefault="00902FF3" w:rsidP="00902FF3">
      <w:pPr>
        <w:widowControl w:val="0"/>
        <w:spacing w:after="160"/>
        <w:ind w:left="567" w:right="565"/>
        <w:jc w:val="both"/>
        <w:rPr>
          <w:rFonts w:ascii="GHEA Grapalat" w:hAnsi="GHEA Grapalat" w:cs="Sylfaen"/>
          <w:color w:val="000000" w:themeColor="text1"/>
        </w:rPr>
      </w:pPr>
      <w:r w:rsidRPr="00902FF3">
        <w:rPr>
          <w:rFonts w:ascii="GHEA Grapalat" w:hAnsi="GHEA Grapalat" w:cs="Sylfaen"/>
          <w:color w:val="000000" w:themeColor="text1"/>
        </w:rPr>
        <w:t>а.</w:t>
      </w:r>
      <w:r w:rsidRPr="00902FF3">
        <w:rPr>
          <w:rFonts w:ascii="GHEA Grapalat" w:hAnsi="GHEA Grapalat" w:cs="Sylfaen"/>
          <w:color w:val="000000" w:themeColor="text1"/>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550EF204" w14:textId="77777777" w:rsidR="00902FF3" w:rsidRPr="00902FF3" w:rsidRDefault="00902FF3" w:rsidP="00902FF3">
      <w:pPr>
        <w:widowControl w:val="0"/>
        <w:spacing w:after="160"/>
        <w:ind w:left="567" w:right="565"/>
        <w:jc w:val="both"/>
        <w:rPr>
          <w:rFonts w:ascii="GHEA Grapalat" w:hAnsi="GHEA Grapalat" w:cs="Sylfaen"/>
          <w:color w:val="000000" w:themeColor="text1"/>
        </w:rPr>
      </w:pPr>
      <w:r w:rsidRPr="00902FF3">
        <w:rPr>
          <w:rFonts w:ascii="GHEA Grapalat" w:hAnsi="GHEA Grapalat" w:cs="Sylfaen"/>
          <w:color w:val="000000" w:themeColor="text1"/>
        </w:rPr>
        <w:t>б.</w:t>
      </w:r>
      <w:r w:rsidRPr="00902FF3">
        <w:rPr>
          <w:rFonts w:ascii="GHEA Grapalat" w:hAnsi="GHEA Grapalat" w:cs="Sylfaen"/>
          <w:color w:val="000000" w:themeColor="text1"/>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96771F9" w14:textId="77777777" w:rsidR="00902FF3" w:rsidRPr="00902FF3" w:rsidRDefault="00902FF3" w:rsidP="00902FF3">
      <w:pPr>
        <w:widowControl w:val="0"/>
        <w:spacing w:after="160"/>
        <w:ind w:left="567" w:right="565"/>
        <w:jc w:val="both"/>
        <w:rPr>
          <w:rFonts w:ascii="GHEA Grapalat" w:hAnsi="GHEA Grapalat" w:cs="Sylfaen"/>
          <w:color w:val="000000" w:themeColor="text1"/>
        </w:rPr>
      </w:pPr>
      <w:r w:rsidRPr="00902FF3">
        <w:rPr>
          <w:rFonts w:ascii="GHEA Grapalat" w:hAnsi="GHEA Grapalat" w:cs="Sylfaen"/>
          <w:color w:val="000000" w:themeColor="text1"/>
        </w:rPr>
        <w:t>в.</w:t>
      </w:r>
      <w:r w:rsidRPr="00902FF3">
        <w:rPr>
          <w:rFonts w:ascii="GHEA Grapalat" w:hAnsi="GHEA Grapalat" w:cs="Sylfaen"/>
          <w:color w:val="000000" w:themeColor="text1"/>
        </w:rPr>
        <w:tab/>
        <w:t>номер лота в ценовом предложении указан неверно, однако наименование предмета закупки заполнено правильно;</w:t>
      </w:r>
    </w:p>
    <w:p w14:paraId="508C3439" w14:textId="77777777" w:rsidR="00902FF3" w:rsidRPr="00902FF3" w:rsidRDefault="00902FF3" w:rsidP="00902FF3">
      <w:pPr>
        <w:widowControl w:val="0"/>
        <w:spacing w:after="160"/>
        <w:ind w:left="567" w:right="565"/>
        <w:jc w:val="both"/>
        <w:rPr>
          <w:rFonts w:ascii="GHEA Grapalat" w:hAnsi="GHEA Grapalat" w:cs="Sylfaen"/>
          <w:color w:val="000000" w:themeColor="text1"/>
        </w:rPr>
      </w:pPr>
      <w:r w:rsidRPr="00902FF3">
        <w:rPr>
          <w:rFonts w:ascii="GHEA Grapalat" w:hAnsi="GHEA Grapalat" w:cs="Sylfaen"/>
          <w:color w:val="000000" w:themeColor="text1"/>
        </w:rPr>
        <w:t xml:space="preserve">г. 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w:t>
      </w:r>
      <w:r w:rsidRPr="00902FF3">
        <w:rPr>
          <w:rFonts w:ascii="GHEA Grapalat" w:hAnsi="GHEA Grapalat" w:cs="Sylfaen"/>
          <w:color w:val="000000" w:themeColor="text1"/>
        </w:rPr>
        <w:lastRenderedPageBreak/>
        <w:t>целого числа выше;</w:t>
      </w:r>
    </w:p>
    <w:p w14:paraId="2DBC5596" w14:textId="77777777" w:rsidR="00902FF3" w:rsidRPr="00902FF3" w:rsidRDefault="00902FF3" w:rsidP="00902FF3">
      <w:pPr>
        <w:widowControl w:val="0"/>
        <w:spacing w:after="160"/>
        <w:ind w:left="567" w:right="565"/>
        <w:jc w:val="both"/>
        <w:rPr>
          <w:rFonts w:ascii="GHEA Grapalat" w:hAnsi="GHEA Grapalat" w:cs="Sylfaen"/>
          <w:color w:val="000000" w:themeColor="text1"/>
        </w:rPr>
      </w:pPr>
      <w:r w:rsidRPr="00902FF3">
        <w:rPr>
          <w:rFonts w:ascii="GHEA Grapalat" w:hAnsi="GHEA Grapalat" w:cs="Sylfaen"/>
          <w:color w:val="000000" w:themeColor="text1"/>
        </w:rPr>
        <w:t>д. 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2D2C1E08" w14:textId="77777777" w:rsidR="00902FF3" w:rsidRPr="00902FF3" w:rsidRDefault="00902FF3" w:rsidP="00902FF3">
      <w:pPr>
        <w:widowControl w:val="0"/>
        <w:spacing w:after="160"/>
        <w:ind w:left="567" w:right="565"/>
        <w:jc w:val="both"/>
        <w:rPr>
          <w:rFonts w:ascii="GHEA Grapalat" w:hAnsi="GHEA Grapalat" w:cs="Sylfaen"/>
          <w:color w:val="000000" w:themeColor="text1"/>
        </w:rPr>
      </w:pPr>
      <w:r w:rsidRPr="00902FF3">
        <w:rPr>
          <w:rFonts w:ascii="GHEA Grapalat" w:hAnsi="GHEA Grapalat" w:cs="Sylfaen"/>
          <w:color w:val="000000" w:themeColor="text1"/>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1088D7C6" w14:textId="77777777" w:rsidR="00902FF3" w:rsidRPr="00902FF3" w:rsidRDefault="00902FF3" w:rsidP="00902FF3">
      <w:pPr>
        <w:widowControl w:val="0"/>
        <w:spacing w:after="160"/>
        <w:ind w:left="567" w:right="565"/>
        <w:jc w:val="both"/>
        <w:rPr>
          <w:rFonts w:ascii="GHEA Grapalat" w:hAnsi="GHEA Grapalat" w:cs="Sylfaen"/>
          <w:color w:val="000000" w:themeColor="text1"/>
        </w:rPr>
      </w:pPr>
      <w:r w:rsidRPr="00902FF3">
        <w:rPr>
          <w:rFonts w:ascii="GHEA Grapalat" w:hAnsi="GHEA Grapalat" w:cs="Sylfaen"/>
          <w:color w:val="000000" w:themeColor="text1"/>
        </w:rPr>
        <w:t>е. в суммах, заполненных буквами в графах ценового предложения, лумы указаны в цифрах.</w:t>
      </w:r>
    </w:p>
    <w:p w14:paraId="6CCA899D" w14:textId="77777777" w:rsidR="00902FF3" w:rsidRPr="00902FF3" w:rsidRDefault="00902FF3" w:rsidP="00902FF3">
      <w:pPr>
        <w:widowControl w:val="0"/>
        <w:spacing w:after="160"/>
        <w:ind w:left="567" w:right="565"/>
        <w:jc w:val="both"/>
        <w:rPr>
          <w:rFonts w:ascii="GHEA Grapalat" w:hAnsi="GHEA Grapalat" w:cs="Sylfaen"/>
          <w:color w:val="000000" w:themeColor="text1"/>
        </w:rPr>
      </w:pPr>
      <w:r w:rsidRPr="00902FF3">
        <w:rPr>
          <w:rFonts w:ascii="GHEA Grapalat" w:hAnsi="GHEA Grapalat" w:cs="Sylfaen"/>
          <w:color w:val="000000" w:themeColor="text1"/>
        </w:rPr>
        <w:t>5.3.</w:t>
      </w:r>
      <w:r w:rsidRPr="00902FF3">
        <w:rPr>
          <w:rFonts w:ascii="GHEA Grapalat" w:hAnsi="GHEA Grapalat" w:cs="Sylfaen"/>
          <w:color w:val="000000" w:themeColor="text1"/>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Pr="00902FF3">
        <w:rPr>
          <w:rFonts w:ascii="Calibri" w:hAnsi="Calibri" w:cs="Calibri"/>
          <w:color w:val="000000" w:themeColor="text1"/>
        </w:rPr>
        <w:t> </w:t>
      </w:r>
      <w:r w:rsidRPr="00902FF3">
        <w:rPr>
          <w:rFonts w:ascii="GHEA Grapalat" w:hAnsi="GHEA Grapalat" w:cs="Sylfaen"/>
          <w:color w:val="000000" w:themeColor="text1"/>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902FF3" w:rsidRDefault="009D180E" w:rsidP="00B46D58">
      <w:pPr>
        <w:widowControl w:val="0"/>
        <w:spacing w:after="160"/>
        <w:ind w:left="567" w:right="565"/>
        <w:jc w:val="center"/>
        <w:rPr>
          <w:rFonts w:ascii="GHEA Grapalat" w:hAnsi="GHEA Grapalat"/>
          <w:b/>
          <w:color w:val="000000" w:themeColor="text1"/>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056FADD5"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BA06E7">
        <w:rPr>
          <w:rFonts w:ascii="GHEA Grapalat" w:hAnsi="GHEA Grapalat"/>
          <w:b/>
          <w:color w:val="FF0000"/>
          <w:sz w:val="24"/>
          <w:szCs w:val="24"/>
        </w:rPr>
        <w:t xml:space="preserve">09:30часов, </w:t>
      </w:r>
      <w:r w:rsidR="00605353">
        <w:rPr>
          <w:rFonts w:ascii="GHEA Grapalat" w:hAnsi="GHEA Grapalat"/>
          <w:b/>
          <w:color w:val="FF0000"/>
          <w:sz w:val="24"/>
          <w:szCs w:val="24"/>
        </w:rPr>
        <w:t>20.02.2026</w:t>
      </w:r>
      <w:r w:rsidR="00BA06E7">
        <w:rPr>
          <w:rFonts w:ascii="GHEA Grapalat" w:hAnsi="GHEA Grapalat"/>
          <w:b/>
          <w:color w:val="FF0000"/>
          <w:sz w:val="24"/>
          <w:szCs w:val="24"/>
        </w:rPr>
        <w:t>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w:t>
      </w:r>
      <w:r w:rsidRPr="00003FAD">
        <w:rPr>
          <w:rFonts w:ascii="GHEA Grapalat" w:hAnsi="GHEA Grapalat"/>
          <w:color w:val="000000" w:themeColor="text1"/>
          <w:sz w:val="24"/>
          <w:szCs w:val="24"/>
        </w:rPr>
        <w:lastRenderedPageBreak/>
        <w:t xml:space="preserve">(председательствующий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lastRenderedPageBreak/>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5"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 xml:space="preserve">При наличии требования секретарь комиссии незамедлительно </w:t>
      </w:r>
      <w:r w:rsidRPr="00003FAD">
        <w:rPr>
          <w:rFonts w:ascii="GHEA Grapalat" w:hAnsi="GHEA Grapalat"/>
          <w:color w:val="000000" w:themeColor="text1"/>
        </w:rPr>
        <w:lastRenderedPageBreak/>
        <w:t>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9126652" w14:textId="0B1D0CB2"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w:t>
      </w:r>
      <w:r w:rsidRPr="00B741F9">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предлагается участником в качестве субподрядчика, комиссия приостанавливает заседание на один рабочий день, а секретарь комиссии в тот же день </w:t>
      </w:r>
      <w:r w:rsidRPr="00B741F9">
        <w:rPr>
          <w:rFonts w:ascii="GHEA Grapalat" w:hAnsi="GHEA Grapalat"/>
        </w:rPr>
        <w:t xml:space="preserve">с помощью системы </w:t>
      </w:r>
      <w:r w:rsidRPr="00B741F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C499B"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70D095D9" w14:textId="720AFA13"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8.9.1</w:t>
      </w:r>
      <w:r w:rsidRPr="00B741F9">
        <w:rPr>
          <w:rFonts w:ascii="GHEA Grapalat" w:hAnsi="GHEA Grapalat"/>
          <w:sz w:val="24"/>
          <w:szCs w:val="24"/>
          <w:lang w:val="hy-AM"/>
        </w:rPr>
        <w:t>.</w:t>
      </w:r>
      <w:r w:rsidRPr="00B741F9">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заявка участника отклоняется.</w:t>
      </w:r>
    </w:p>
    <w:p w14:paraId="0D119E2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8.10.</w:t>
      </w:r>
      <w:r w:rsidRPr="00B741F9">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77EDA6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8.11.</w:t>
      </w:r>
      <w:r w:rsidRPr="00B741F9">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741F9" w:rsidDel="00A5199D">
        <w:rPr>
          <w:rFonts w:ascii="GHEA Grapalat" w:hAnsi="GHEA Grapalat"/>
          <w:sz w:val="24"/>
          <w:szCs w:val="24"/>
        </w:rPr>
        <w:t xml:space="preserve"> </w:t>
      </w:r>
      <w:r w:rsidRPr="00B741F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31FE029"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8.12.</w:t>
      </w:r>
      <w:r w:rsidRPr="00B741F9">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28E770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lastRenderedPageBreak/>
        <w:t>8.13.</w:t>
      </w:r>
      <w:r w:rsidRPr="00B741F9">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51D08586"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1)</w:t>
      </w:r>
      <w:r w:rsidRPr="00B741F9">
        <w:rPr>
          <w:rFonts w:ascii="GHEA Grapalat" w:hAnsi="GHEA Grapalat"/>
          <w:sz w:val="24"/>
          <w:szCs w:val="24"/>
        </w:rPr>
        <w:tab/>
        <w:t>опубликовывает в бюллетене воспроизведенный (отсканированный) с</w:t>
      </w:r>
      <w:r w:rsidRPr="00B741F9">
        <w:rPr>
          <w:rFonts w:ascii="Courier New" w:hAnsi="Courier New" w:cs="Courier New"/>
          <w:sz w:val="24"/>
          <w:szCs w:val="24"/>
          <w:lang w:val="en-US"/>
        </w:rPr>
        <w:t> </w:t>
      </w:r>
      <w:r w:rsidRPr="00B741F9">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B741F9">
        <w:t xml:space="preserve"> </w:t>
      </w:r>
      <w:r w:rsidRPr="00B741F9">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479F388D"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опубликовывает в бюллетене воспроизведенные (отсканированные) с</w:t>
      </w:r>
      <w:r w:rsidRPr="00B741F9">
        <w:rPr>
          <w:rFonts w:ascii="Courier New" w:hAnsi="Courier New" w:cs="Courier New"/>
          <w:sz w:val="24"/>
          <w:szCs w:val="24"/>
          <w:lang w:val="en-US"/>
        </w:rPr>
        <w:t> </w:t>
      </w:r>
      <w:r w:rsidRPr="00B741F9">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2494F04" w14:textId="77777777" w:rsidR="00A52308" w:rsidRPr="00B741F9" w:rsidRDefault="00A52308" w:rsidP="00A52308">
      <w:pPr>
        <w:widowControl w:val="0"/>
        <w:tabs>
          <w:tab w:val="left" w:pos="1276"/>
        </w:tabs>
        <w:jc w:val="both"/>
        <w:rPr>
          <w:rFonts w:ascii="GHEA Grapalat" w:hAnsi="GHEA Grapalat"/>
        </w:rPr>
      </w:pPr>
      <w:r w:rsidRPr="00B741F9">
        <w:rPr>
          <w:rFonts w:ascii="GHEA Grapalat" w:hAnsi="GHEA Grapalat"/>
        </w:rPr>
        <w:t>8.</w:t>
      </w:r>
      <w:r w:rsidRPr="00B741F9">
        <w:rPr>
          <w:rFonts w:ascii="GHEA Grapalat" w:hAnsi="GHEA Grapalat"/>
          <w:lang w:val="hy-AM"/>
        </w:rPr>
        <w:t>14</w:t>
      </w:r>
      <w:r w:rsidRPr="00B741F9">
        <w:rPr>
          <w:rFonts w:ascii="GHEA Grapalat" w:hAnsi="GHEA Grapalat"/>
        </w:rPr>
        <w:t>.</w:t>
      </w:r>
      <w:r w:rsidRPr="00B741F9" w:rsidDel="00D0526D">
        <w:rPr>
          <w:rFonts w:ascii="GHEA Grapalat" w:hAnsi="GHEA Grapalat"/>
        </w:rPr>
        <w:t xml:space="preserve"> </w:t>
      </w:r>
      <w:r w:rsidRPr="00B741F9">
        <w:rPr>
          <w:rFonts w:ascii="GHEA Grapalat" w:hAnsi="GHEA Grapalat"/>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sidRPr="00B741F9">
        <w:rPr>
          <w:rStyle w:val="ezkurwreuab5ozgtqnkl"/>
          <w:rFonts w:ascii="GHEA Grapalat" w:hAnsi="GHEA Grapalat"/>
        </w:rPr>
        <w:t>следующих</w:t>
      </w:r>
      <w:r w:rsidRPr="00B741F9">
        <w:rPr>
          <w:rFonts w:ascii="GHEA Grapalat" w:hAnsi="GHEA Grapalat"/>
        </w:rPr>
        <w:t xml:space="preserve"> </w:t>
      </w:r>
      <w:r w:rsidRPr="00B741F9">
        <w:rPr>
          <w:rStyle w:val="ezkurwreuab5ozgtqnkl"/>
          <w:rFonts w:ascii="GHEA Grapalat" w:hAnsi="GHEA Grapalat"/>
        </w:rPr>
        <w:t>за днем</w:t>
      </w:r>
      <w:r w:rsidRPr="00B741F9">
        <w:rPr>
          <w:rFonts w:ascii="GHEA Grapalat" w:hAnsi="GHEA Grapalat"/>
        </w:rPr>
        <w:t xml:space="preserve"> </w:t>
      </w:r>
      <w:r w:rsidRPr="00B741F9">
        <w:rPr>
          <w:rStyle w:val="ezkurwreuab5ozgtqnkl"/>
          <w:rFonts w:ascii="GHEA Grapalat" w:hAnsi="GHEA Grapalat"/>
        </w:rPr>
        <w:t>получения</w:t>
      </w:r>
      <w:r w:rsidRPr="00B741F9">
        <w:rPr>
          <w:rFonts w:ascii="GHEA Grapalat" w:hAnsi="GHEA Grapalat"/>
        </w:rPr>
        <w:t xml:space="preserve"> </w:t>
      </w:r>
      <w:r w:rsidRPr="00B741F9">
        <w:rPr>
          <w:rStyle w:val="ezkurwreuab5ozgtqnkl"/>
          <w:rFonts w:ascii="GHEA Grapalat" w:hAnsi="GHEA Grapalat"/>
        </w:rPr>
        <w:t>решения</w:t>
      </w:r>
      <w:r w:rsidRPr="00B741F9">
        <w:rPr>
          <w:rFonts w:ascii="GHEA Grapalat" w:hAnsi="GHEA Grapalat"/>
        </w:rPr>
        <w:t>.</w:t>
      </w:r>
      <w:r w:rsidRPr="00B741F9">
        <w:t xml:space="preserve"> </w:t>
      </w:r>
      <w:r w:rsidRPr="00B741F9">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B741F9">
        <w:t xml:space="preserve"> </w:t>
      </w:r>
      <w:r w:rsidRPr="00B741F9">
        <w:rPr>
          <w:rFonts w:ascii="GHEA Grapalat" w:hAnsi="GHEA Grapalat"/>
        </w:rPr>
        <w:t xml:space="preserve">если по результатам судебного разбирательства возможность исполнения решения не исчезла. </w:t>
      </w:r>
    </w:p>
    <w:p w14:paraId="11692579" w14:textId="77777777" w:rsidR="00A52308" w:rsidRPr="00B741F9" w:rsidRDefault="00A52308" w:rsidP="00A52308">
      <w:pPr>
        <w:widowControl w:val="0"/>
        <w:tabs>
          <w:tab w:val="left" w:pos="1276"/>
        </w:tabs>
        <w:rPr>
          <w:rFonts w:ascii="GHEA Grapalat" w:hAnsi="GHEA Grapalat"/>
        </w:rPr>
      </w:pPr>
      <w:r w:rsidRPr="00B741F9">
        <w:rPr>
          <w:rFonts w:ascii="GHEA Grapalat" w:hAnsi="GHEA Grapalat"/>
        </w:rPr>
        <w:t xml:space="preserve">     Если:</w:t>
      </w:r>
    </w:p>
    <w:p w14:paraId="09CF3E58" w14:textId="77777777" w:rsidR="00A52308" w:rsidRPr="00B741F9" w:rsidRDefault="00A52308">
      <w:pPr>
        <w:pStyle w:val="ListParagraph"/>
        <w:widowControl w:val="0"/>
        <w:numPr>
          <w:ilvl w:val="0"/>
          <w:numId w:val="8"/>
        </w:numPr>
        <w:ind w:left="0" w:firstLine="284"/>
        <w:contextualSpacing/>
        <w:jc w:val="both"/>
        <w:rPr>
          <w:rFonts w:ascii="GHEA Grapalat" w:hAnsi="GHEA Grapalat"/>
        </w:rPr>
      </w:pPr>
      <w:r w:rsidRPr="00B741F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6E976FF6" w14:textId="77777777" w:rsidR="00A52308" w:rsidRPr="00B741F9" w:rsidRDefault="00A52308">
      <w:pPr>
        <w:pStyle w:val="ListParagraph"/>
        <w:widowControl w:val="0"/>
        <w:numPr>
          <w:ilvl w:val="0"/>
          <w:numId w:val="8"/>
        </w:numPr>
        <w:ind w:left="0" w:firstLine="284"/>
        <w:contextualSpacing/>
        <w:jc w:val="both"/>
        <w:rPr>
          <w:rFonts w:ascii="GHEA Grapalat" w:hAnsi="GHEA Grapalat"/>
        </w:rPr>
      </w:pPr>
      <w:r w:rsidRPr="00B741F9">
        <w:rPr>
          <w:rFonts w:ascii="GHEA Grapalat" w:hAnsi="GHEA Grapalat"/>
        </w:rPr>
        <w:t>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B741F9" w:rsidDel="006D682E">
        <w:rPr>
          <w:rFonts w:ascii="GHEA Grapalat" w:hAnsi="GHEA Grapalat"/>
        </w:rPr>
        <w:t xml:space="preserve"> </w:t>
      </w:r>
      <w:r w:rsidRPr="00B741F9">
        <w:rPr>
          <w:rFonts w:ascii="GHEA Grapalat" w:hAnsi="GHEA Grapalat"/>
        </w:rPr>
        <w:t xml:space="preserve"> в </w:t>
      </w:r>
      <w:r w:rsidRPr="00B741F9">
        <w:rPr>
          <w:rFonts w:ascii="GHEA Grapalat" w:hAnsi="GHEA Grapalat"/>
        </w:rPr>
        <w:lastRenderedPageBreak/>
        <w:t>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42AF20D6" w14:textId="77777777" w:rsidR="00A52308" w:rsidRPr="00B741F9" w:rsidRDefault="00A52308" w:rsidP="00A52308">
      <w:pPr>
        <w:widowControl w:val="0"/>
        <w:tabs>
          <w:tab w:val="left" w:pos="1134"/>
        </w:tabs>
        <w:ind w:left="-360"/>
        <w:jc w:val="both"/>
        <w:rPr>
          <w:rFonts w:ascii="GHEA Grapalat" w:hAnsi="GHEA Grapalat" w:cs="Sylfaen"/>
        </w:rPr>
      </w:pPr>
      <w:r w:rsidRPr="00B741F9">
        <w:rPr>
          <w:rFonts w:ascii="GHEA Grapalat" w:hAnsi="GHEA Grapalat" w:cs="Sylfaen"/>
        </w:rPr>
        <w:t xml:space="preserve">          При этом;</w:t>
      </w:r>
    </w:p>
    <w:p w14:paraId="538B7DF2" w14:textId="72FFD629" w:rsidR="00A52308" w:rsidRPr="00B741F9" w:rsidRDefault="00A52308" w:rsidP="00A52308">
      <w:pPr>
        <w:widowControl w:val="0"/>
        <w:tabs>
          <w:tab w:val="left" w:pos="1134"/>
        </w:tabs>
        <w:ind w:left="-360"/>
        <w:jc w:val="both"/>
        <w:rPr>
          <w:rFonts w:ascii="GHEA Grapalat" w:hAnsi="GHEA Grapalat"/>
        </w:rPr>
      </w:pPr>
      <w:r w:rsidRPr="00B741F9">
        <w:rPr>
          <w:rFonts w:ascii="GHEA Grapalat" w:hAnsi="GHEA Grapalat" w:cs="Sylfaen"/>
        </w:rPr>
        <w:t>-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w:t>
      </w:r>
      <w:r w:rsidR="0087758E">
        <w:rPr>
          <w:rFonts w:ascii="GHEA Grapalat" w:hAnsi="GHEA Grapalat" w:cs="Sylfaen"/>
        </w:rPr>
        <w:t>2025</w:t>
      </w:r>
      <w:r w:rsidRPr="00B741F9">
        <w:rPr>
          <w:rFonts w:ascii="GHEA Grapalat" w:hAnsi="GHEA Grapalat" w:cs="Sylfaen"/>
        </w:rPr>
        <w:t xml:space="preserve"> № 817-А, предлагается участником в качестве </w:t>
      </w:r>
      <w:r w:rsidRPr="00B741F9">
        <w:rPr>
          <w:rFonts w:ascii="GHEA Grapalat" w:hAnsi="GHEA Grapalat"/>
        </w:rPr>
        <w:t>субподрядчика,</w:t>
      </w:r>
      <w:r w:rsidRPr="00B741F9">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96B7C57" w14:textId="77777777" w:rsidR="00A52308" w:rsidRPr="00B741F9" w:rsidRDefault="00A52308" w:rsidP="00A52308">
      <w:pPr>
        <w:widowControl w:val="0"/>
        <w:ind w:left="-142" w:firstLine="426"/>
        <w:contextualSpacing/>
        <w:jc w:val="both"/>
        <w:rPr>
          <w:rFonts w:ascii="GHEA Grapalat" w:hAnsi="GHEA Grapalat"/>
        </w:rPr>
      </w:pPr>
      <w:r w:rsidRPr="00B741F9">
        <w:rPr>
          <w:rFonts w:ascii="GHEA Grapalat" w:hAnsi="GHEA Grapalat"/>
        </w:rPr>
        <w:t xml:space="preserve">- </w:t>
      </w:r>
      <w:r w:rsidRPr="00B741F9">
        <w:rPr>
          <w:rFonts w:ascii="GHEA Grapalat" w:hAnsi="GHEA Grapalat" w:cs="Sylfaen"/>
          <w:lang w:val="en-US"/>
        </w:rPr>
        <w:t>o</w:t>
      </w:r>
      <w:r w:rsidRPr="00B741F9">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1B8DDDC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8.1</w:t>
      </w:r>
      <w:r w:rsidRPr="00B741F9">
        <w:rPr>
          <w:rFonts w:ascii="GHEA Grapalat" w:hAnsi="GHEA Grapalat"/>
          <w:lang w:val="hy-AM"/>
        </w:rPr>
        <w:t>5</w:t>
      </w:r>
      <w:r w:rsidRPr="00B741F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C81589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w:t>
      </w:r>
      <w:r w:rsidRPr="00B741F9">
        <w:rPr>
          <w:rFonts w:ascii="GHEA Grapalat" w:hAnsi="GHEA Grapalat"/>
          <w:sz w:val="24"/>
          <w:szCs w:val="24"/>
          <w:lang w:val="hy-AM"/>
        </w:rPr>
        <w:t>6</w:t>
      </w:r>
      <w:r w:rsidRPr="00B741F9">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931192F"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pacing w:val="-4"/>
          <w:sz w:val="24"/>
          <w:szCs w:val="24"/>
        </w:rPr>
      </w:pPr>
      <w:r w:rsidRPr="00B741F9">
        <w:rPr>
          <w:rFonts w:ascii="GHEA Grapalat" w:hAnsi="GHEA Grapalat"/>
          <w:sz w:val="24"/>
          <w:szCs w:val="24"/>
        </w:rPr>
        <w:t>8.1</w:t>
      </w:r>
      <w:r w:rsidRPr="00B741F9">
        <w:rPr>
          <w:rFonts w:ascii="GHEA Grapalat" w:hAnsi="GHEA Grapalat"/>
          <w:sz w:val="24"/>
          <w:szCs w:val="24"/>
          <w:lang w:val="hy-AM"/>
        </w:rPr>
        <w:t>7</w:t>
      </w:r>
      <w:r w:rsidRPr="00B741F9">
        <w:rPr>
          <w:rFonts w:ascii="GHEA Grapalat" w:hAnsi="GHEA Grapalat"/>
          <w:sz w:val="24"/>
          <w:szCs w:val="24"/>
        </w:rPr>
        <w:t>.</w:t>
      </w:r>
      <w:r w:rsidRPr="00B741F9">
        <w:rPr>
          <w:rFonts w:ascii="GHEA Grapalat" w:hAnsi="GHEA Grapalat"/>
          <w:sz w:val="24"/>
          <w:szCs w:val="24"/>
        </w:rPr>
        <w:tab/>
      </w:r>
      <w:r w:rsidRPr="00B741F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BA008F9" w14:textId="77777777" w:rsidR="00A52308" w:rsidRPr="00B741F9" w:rsidRDefault="00A52308" w:rsidP="00A52308">
      <w:pPr>
        <w:widowControl w:val="0"/>
        <w:tabs>
          <w:tab w:val="left" w:pos="1276"/>
        </w:tabs>
        <w:spacing w:after="160"/>
        <w:ind w:firstLine="567"/>
        <w:jc w:val="both"/>
        <w:rPr>
          <w:rFonts w:ascii="GHEA Grapalat" w:hAnsi="GHEA Grapalat" w:cs="Sylfaen"/>
        </w:rPr>
      </w:pPr>
      <w:r w:rsidRPr="00B741F9">
        <w:rPr>
          <w:rFonts w:ascii="GHEA Grapalat" w:hAnsi="GHEA Grapalat"/>
        </w:rPr>
        <w:t>8.1</w:t>
      </w:r>
      <w:r w:rsidRPr="00B741F9">
        <w:rPr>
          <w:rFonts w:ascii="GHEA Grapalat" w:hAnsi="GHEA Grapalat"/>
          <w:lang w:val="hy-AM"/>
        </w:rPr>
        <w:t>8</w:t>
      </w:r>
      <w:r w:rsidRPr="00B741F9">
        <w:rPr>
          <w:rFonts w:ascii="GHEA Grapalat" w:hAnsi="GHEA Grapalat"/>
        </w:rPr>
        <w:t>.</w:t>
      </w:r>
      <w:r w:rsidRPr="00B741F9">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5851DAF" w14:textId="77777777" w:rsidR="00A52308" w:rsidRPr="00B741F9" w:rsidRDefault="00A52308" w:rsidP="00A52308">
      <w:pPr>
        <w:widowControl w:val="0"/>
        <w:spacing w:after="160"/>
        <w:ind w:firstLine="567"/>
        <w:jc w:val="both"/>
        <w:rPr>
          <w:rFonts w:ascii="GHEA Grapalat" w:hAnsi="GHEA Grapalat"/>
        </w:rPr>
      </w:pPr>
      <w:r w:rsidRPr="00B741F9">
        <w:rPr>
          <w:rFonts w:ascii="GHEA Grapalat" w:hAnsi="GHEA Grapalat"/>
        </w:rPr>
        <w:t xml:space="preserve">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w:t>
      </w:r>
      <w:r w:rsidRPr="00B741F9">
        <w:rPr>
          <w:rFonts w:ascii="GHEA Grapalat" w:hAnsi="GHEA Grapalat"/>
        </w:rPr>
        <w:lastRenderedPageBreak/>
        <w:t>воспроизведенном (отсканированном) с утвержденного оригинала варианте.</w:t>
      </w:r>
    </w:p>
    <w:p w14:paraId="0ED0ABB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657C5DE" w14:textId="77777777" w:rsidR="00A52308" w:rsidRPr="00B741F9" w:rsidRDefault="00A52308" w:rsidP="00A52308">
      <w:pPr>
        <w:pStyle w:val="BodyTextIndent2"/>
        <w:widowControl w:val="0"/>
        <w:spacing w:after="160" w:line="240" w:lineRule="auto"/>
        <w:ind w:firstLine="567"/>
        <w:rPr>
          <w:rFonts w:ascii="GHEA Grapalat" w:hAnsi="GHEA Grapalat" w:cs="Sylfaen"/>
          <w:sz w:val="24"/>
          <w:szCs w:val="24"/>
        </w:rPr>
      </w:pPr>
      <w:r w:rsidRPr="00B741F9">
        <w:rPr>
          <w:rFonts w:ascii="GHEA Grapalat" w:hAnsi="GHEA Grapalat"/>
          <w:sz w:val="24"/>
          <w:szCs w:val="24"/>
        </w:rPr>
        <w:t>Включаемые в заявку документы, утвержденные электронной цифровой подписью, не</w:t>
      </w:r>
      <w:r w:rsidRPr="00B741F9">
        <w:rPr>
          <w:rFonts w:ascii="GHEA Grapalat" w:hAnsi="GHEA Grapalat"/>
        </w:rPr>
        <w:t xml:space="preserve"> </w:t>
      </w:r>
      <w:r w:rsidRPr="00B741F9">
        <w:rPr>
          <w:rFonts w:ascii="GHEA Grapalat" w:hAnsi="GHEA Grapalat"/>
          <w:sz w:val="24"/>
          <w:szCs w:val="24"/>
        </w:rPr>
        <w:t>скрепляются печатью.</w:t>
      </w:r>
    </w:p>
    <w:p w14:paraId="204EDF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w:t>
      </w:r>
      <w:r w:rsidRPr="00B741F9">
        <w:rPr>
          <w:rFonts w:ascii="GHEA Grapalat" w:hAnsi="GHEA Grapalat"/>
          <w:sz w:val="24"/>
          <w:szCs w:val="24"/>
          <w:lang w:val="hy-AM"/>
        </w:rPr>
        <w:t>19</w:t>
      </w:r>
      <w:r w:rsidRPr="00B741F9">
        <w:rPr>
          <w:rFonts w:ascii="GHEA Grapalat" w:hAnsi="GHEA Grapalat"/>
          <w:sz w:val="24"/>
          <w:szCs w:val="24"/>
        </w:rPr>
        <w:t>.</w:t>
      </w:r>
      <w:r w:rsidRPr="00B741F9">
        <w:rPr>
          <w:rFonts w:ascii="GHEA Grapalat" w:hAnsi="GHEA Grapalat"/>
          <w:sz w:val="24"/>
          <w:szCs w:val="24"/>
        </w:rPr>
        <w:tab/>
        <w:t>Оценка заявок и определение отобранного участника осуществляются по отдельным лотам</w:t>
      </w:r>
      <w:r w:rsidRPr="00B741F9">
        <w:rPr>
          <w:rStyle w:val="FootnoteReference"/>
          <w:rFonts w:ascii="GHEA Grapalat" w:hAnsi="GHEA Grapalat"/>
          <w:sz w:val="24"/>
          <w:szCs w:val="24"/>
        </w:rPr>
        <w:footnoteReference w:customMarkFollows="1" w:id="3"/>
        <w:t>11</w:t>
      </w:r>
      <w:r w:rsidRPr="00B741F9">
        <w:rPr>
          <w:rFonts w:ascii="GHEA Grapalat" w:hAnsi="GHEA Grapalat"/>
          <w:sz w:val="24"/>
          <w:szCs w:val="24"/>
        </w:rPr>
        <w:t xml:space="preserve">. </w:t>
      </w:r>
    </w:p>
    <w:p w14:paraId="0CE76D1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8.2</w:t>
      </w:r>
      <w:r w:rsidRPr="00B741F9">
        <w:rPr>
          <w:rFonts w:ascii="GHEA Grapalat" w:hAnsi="GHEA Grapalat"/>
          <w:lang w:val="hy-AM"/>
        </w:rPr>
        <w:t>0</w:t>
      </w:r>
      <w:r w:rsidRPr="00B741F9">
        <w:rPr>
          <w:rFonts w:ascii="GHEA Grapalat" w:hAnsi="GHEA Grapalat"/>
        </w:rPr>
        <w:t>.</w:t>
      </w:r>
      <w:r w:rsidRPr="00B741F9">
        <w:rPr>
          <w:rFonts w:ascii="GHEA Grapalat" w:hAnsi="GHEA Grapalat"/>
        </w:rPr>
        <w:tab/>
        <w:t>В случае если отобранный участник не заключает (отказывается</w:t>
      </w:r>
      <w:r w:rsidRPr="00B741F9">
        <w:rPr>
          <w:rFonts w:ascii="Courier New" w:hAnsi="Courier New" w:cs="Courier New"/>
          <w:lang w:val="en-US"/>
        </w:rPr>
        <w:t> </w:t>
      </w:r>
      <w:r w:rsidRPr="00B741F9">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B741F9">
        <w:rPr>
          <w:rFonts w:ascii="GHEA Grapalat" w:hAnsi="GHEA Grapalat"/>
          <w:lang w:val="hy-AM"/>
        </w:rPr>
        <w:t xml:space="preserve"> </w:t>
      </w:r>
      <w:r w:rsidRPr="00B741F9">
        <w:rPr>
          <w:rFonts w:ascii="GHEA Grapalat" w:hAnsi="GHEA Grapalat"/>
        </w:rPr>
        <w:t>признается участник занявший следующее место</w:t>
      </w:r>
      <w:r w:rsidRPr="00B741F9">
        <w:rPr>
          <w:rFonts w:ascii="GHEA Grapalat" w:hAnsi="GHEA Grapalat"/>
          <w:lang w:val="hy-AM"/>
        </w:rPr>
        <w:t xml:space="preserve"> </w:t>
      </w:r>
      <w:r w:rsidRPr="00B741F9">
        <w:rPr>
          <w:rFonts w:ascii="GHEA Grapalat" w:hAnsi="GHEA Grapalat"/>
        </w:rPr>
        <w:t>с применением процедуры, установленной пунктами 8.13-8.19 части 1 настоящего Приглашения.</w:t>
      </w:r>
    </w:p>
    <w:p w14:paraId="25505675"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1</w:t>
      </w:r>
      <w:r w:rsidRPr="00B741F9">
        <w:rPr>
          <w:rFonts w:ascii="GHEA Grapalat" w:hAnsi="GHEA Grapalat"/>
          <w:sz w:val="24"/>
          <w:szCs w:val="24"/>
        </w:rPr>
        <w:t>.</w:t>
      </w:r>
      <w:r w:rsidRPr="00B741F9">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11973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BE271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2</w:t>
      </w:r>
      <w:r w:rsidRPr="00B741F9">
        <w:rPr>
          <w:rFonts w:ascii="GHEA Grapalat" w:hAnsi="GHEA Grapalat"/>
          <w:sz w:val="24"/>
          <w:szCs w:val="24"/>
        </w:rPr>
        <w:t>.</w:t>
      </w:r>
      <w:r w:rsidRPr="00B741F9">
        <w:rPr>
          <w:rFonts w:ascii="GHEA Grapalat" w:hAnsi="GHEA Grapalat"/>
          <w:sz w:val="24"/>
          <w:szCs w:val="24"/>
        </w:rPr>
        <w:tab/>
        <w:t>С целью применения пункта 8.2</w:t>
      </w:r>
      <w:r w:rsidRPr="00B741F9">
        <w:rPr>
          <w:rFonts w:ascii="GHEA Grapalat" w:hAnsi="GHEA Grapalat"/>
          <w:sz w:val="24"/>
          <w:szCs w:val="24"/>
          <w:lang w:val="hy-AM"/>
        </w:rPr>
        <w:t>1</w:t>
      </w:r>
      <w:r w:rsidRPr="00B741F9">
        <w:rPr>
          <w:rFonts w:ascii="GHEA Grapalat" w:hAnsi="GHEA Grapalat"/>
          <w:sz w:val="24"/>
          <w:szCs w:val="24"/>
        </w:rPr>
        <w:t>. части 1 настоящего приглашения может быть созвано внеочередное заседание комиссии.</w:t>
      </w:r>
    </w:p>
    <w:p w14:paraId="7925F34E"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3</w:t>
      </w:r>
      <w:r w:rsidRPr="00B741F9">
        <w:rPr>
          <w:rFonts w:ascii="GHEA Grapalat" w:hAnsi="GHEA Grapalat"/>
          <w:sz w:val="24"/>
          <w:szCs w:val="24"/>
        </w:rPr>
        <w:t>.</w:t>
      </w:r>
      <w:r w:rsidRPr="00B741F9">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3FF3E495"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0A94FBAD"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pacing w:val="-6"/>
          <w:sz w:val="24"/>
          <w:szCs w:val="24"/>
        </w:rPr>
      </w:pPr>
      <w:r w:rsidRPr="00B741F9">
        <w:rPr>
          <w:rFonts w:ascii="GHEA Grapalat" w:hAnsi="GHEA Grapalat"/>
          <w:sz w:val="24"/>
          <w:szCs w:val="24"/>
        </w:rPr>
        <w:t>2)</w:t>
      </w:r>
      <w:r w:rsidRPr="00B741F9">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1087E3A2"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pacing w:val="-6"/>
          <w:sz w:val="24"/>
          <w:szCs w:val="24"/>
        </w:rPr>
        <w:t>8.24.</w:t>
      </w:r>
      <w:r w:rsidRPr="00B741F9">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741F9">
        <w:rPr>
          <w:rFonts w:ascii="GHEA Grapalat" w:hAnsi="GHEA Grapalat"/>
          <w:sz w:val="24"/>
          <w:szCs w:val="24"/>
        </w:rPr>
        <w:t xml:space="preserve"> Решение о</w:t>
      </w:r>
      <w:r w:rsidRPr="00B741F9">
        <w:rPr>
          <w:rFonts w:ascii="Courier New" w:hAnsi="Courier New" w:cs="Courier New"/>
          <w:sz w:val="24"/>
          <w:szCs w:val="24"/>
          <w:lang w:val="en-US"/>
        </w:rPr>
        <w:t> </w:t>
      </w:r>
      <w:r w:rsidRPr="00B741F9">
        <w:rPr>
          <w:rFonts w:ascii="GHEA Grapalat" w:hAnsi="GHEA Grapalat"/>
          <w:sz w:val="24"/>
          <w:szCs w:val="24"/>
        </w:rPr>
        <w:t>заключении договора содержит краткую информацию об оценке заявок, о</w:t>
      </w:r>
      <w:r w:rsidRPr="00B741F9">
        <w:rPr>
          <w:rFonts w:ascii="Courier New" w:hAnsi="Courier New" w:cs="Courier New"/>
          <w:sz w:val="24"/>
          <w:szCs w:val="24"/>
          <w:lang w:val="en-US"/>
        </w:rPr>
        <w:t> </w:t>
      </w:r>
      <w:r w:rsidRPr="00B741F9">
        <w:rPr>
          <w:rFonts w:ascii="GHEA Grapalat" w:hAnsi="GHEA Grapalat"/>
          <w:sz w:val="24"/>
          <w:szCs w:val="24"/>
        </w:rPr>
        <w:t xml:space="preserve">причинах, обосновывающих выбор отобранного участника, и объявление </w:t>
      </w:r>
      <w:r w:rsidRPr="00B741F9">
        <w:rPr>
          <w:rFonts w:ascii="GHEA Grapalat" w:hAnsi="GHEA Grapalat"/>
          <w:sz w:val="24"/>
          <w:szCs w:val="24"/>
        </w:rPr>
        <w:lastRenderedPageBreak/>
        <w:t>о</w:t>
      </w:r>
      <w:r w:rsidRPr="00B741F9">
        <w:rPr>
          <w:rFonts w:ascii="Courier New" w:hAnsi="Courier New" w:cs="Courier New"/>
          <w:sz w:val="24"/>
          <w:szCs w:val="24"/>
          <w:lang w:val="en-US"/>
        </w:rPr>
        <w:t> </w:t>
      </w:r>
      <w:r w:rsidRPr="00B741F9">
        <w:rPr>
          <w:rFonts w:ascii="GHEA Grapalat" w:hAnsi="GHEA Grapalat"/>
          <w:sz w:val="24"/>
          <w:szCs w:val="24"/>
        </w:rPr>
        <w:t>периоде ожидания.</w:t>
      </w:r>
    </w:p>
    <w:p w14:paraId="483471C7"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5</w:t>
      </w:r>
      <w:r w:rsidRPr="00B741F9">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EFDB46A" w14:textId="77777777" w:rsidR="00A52308" w:rsidRPr="00B741F9" w:rsidRDefault="00A52308" w:rsidP="00A52308">
      <w:pPr>
        <w:pStyle w:val="BodyTextIndent2"/>
        <w:widowControl w:val="0"/>
        <w:spacing w:after="160" w:line="240" w:lineRule="auto"/>
        <w:ind w:firstLine="567"/>
        <w:rPr>
          <w:ins w:id="6" w:author="Vardan" w:date="2022-05-29T22:14:00Z"/>
          <w:rFonts w:ascii="GHEA Grapalat" w:hAnsi="GHEA Grapalat"/>
          <w:sz w:val="24"/>
          <w:szCs w:val="24"/>
        </w:rPr>
      </w:pPr>
      <w:r w:rsidRPr="00B741F9">
        <w:rPr>
          <w:rFonts w:ascii="GHEA Grapalat" w:hAnsi="GHEA Grapalat"/>
          <w:sz w:val="24"/>
          <w:szCs w:val="24"/>
        </w:rPr>
        <w:t>Период ожидания в случае настоящей процедуры составляет " " календарных дней.  Период ожидания:</w:t>
      </w:r>
    </w:p>
    <w:p w14:paraId="05FF072D" w14:textId="77777777" w:rsidR="00A52308" w:rsidRPr="00B741F9" w:rsidRDefault="00A52308">
      <w:pPr>
        <w:pStyle w:val="BodyTextIndent2"/>
        <w:widowControl w:val="0"/>
        <w:numPr>
          <w:ilvl w:val="0"/>
          <w:numId w:val="7"/>
        </w:numPr>
        <w:spacing w:after="160" w:line="240" w:lineRule="auto"/>
        <w:rPr>
          <w:rFonts w:ascii="GHEA Grapalat" w:hAnsi="GHEA Grapalat"/>
          <w:i/>
          <w:sz w:val="24"/>
          <w:szCs w:val="24"/>
        </w:rPr>
      </w:pPr>
      <w:r w:rsidRPr="00B741F9">
        <w:rPr>
          <w:rFonts w:ascii="GHEA Grapalat" w:hAnsi="GHEA Grapalat"/>
          <w:sz w:val="24"/>
          <w:szCs w:val="24"/>
        </w:rPr>
        <w:t>не применим, если заявку подал только один участник, с которым заключается договор;</w:t>
      </w:r>
    </w:p>
    <w:p w14:paraId="23C2F376" w14:textId="77777777" w:rsidR="00A52308" w:rsidRPr="00B741F9" w:rsidRDefault="00A52308">
      <w:pPr>
        <w:pStyle w:val="norm"/>
        <w:widowControl w:val="0"/>
        <w:numPr>
          <w:ilvl w:val="0"/>
          <w:numId w:val="7"/>
        </w:numPr>
        <w:spacing w:line="240" w:lineRule="auto"/>
        <w:ind w:left="142" w:firstLine="863"/>
        <w:rPr>
          <w:rFonts w:ascii="GHEA Grapalat" w:hAnsi="GHEA Grapalat"/>
          <w:sz w:val="24"/>
          <w:szCs w:val="24"/>
        </w:rPr>
      </w:pPr>
      <w:r w:rsidRPr="00B741F9">
        <w:rPr>
          <w:rFonts w:ascii="GHEA Grapalat" w:hAnsi="GHEA Grapalat"/>
          <w:sz w:val="24"/>
          <w:szCs w:val="24"/>
        </w:rPr>
        <w:t>применим также в том случае, когда заявку подал только один участник и она была</w:t>
      </w:r>
      <w:r w:rsidRPr="00B741F9">
        <w:rPr>
          <w:rFonts w:ascii="GHEA Grapalat" w:hAnsi="GHEA Grapalat"/>
          <w:szCs w:val="22"/>
        </w:rPr>
        <w:t xml:space="preserve"> </w:t>
      </w:r>
      <w:r w:rsidRPr="00B741F9">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902AC7E"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p>
    <w:p w14:paraId="46A02135"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r w:rsidRPr="00B741F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826DA61" w14:textId="77777777" w:rsidR="00A52308" w:rsidRPr="00B741F9" w:rsidRDefault="00A52308" w:rsidP="00A52308">
      <w:pPr>
        <w:widowControl w:val="0"/>
        <w:spacing w:after="160"/>
        <w:jc w:val="center"/>
        <w:rPr>
          <w:rFonts w:ascii="GHEA Grapalat" w:hAnsi="GHEA Grapalat"/>
          <w:b/>
        </w:rPr>
      </w:pPr>
    </w:p>
    <w:p w14:paraId="5AA9BD7C" w14:textId="77777777" w:rsidR="00D544C1" w:rsidRPr="00A52308"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w:t>
      </w:r>
      <w:r w:rsidR="00D80959" w:rsidRPr="00003FAD">
        <w:rPr>
          <w:rFonts w:ascii="GHEA Grapalat" w:hAnsi="GHEA Grapalat"/>
          <w:color w:val="000000" w:themeColor="text1"/>
        </w:rPr>
        <w:lastRenderedPageBreak/>
        <w:t xml:space="preserve">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w:t>
      </w:r>
      <w:r w:rsidRPr="00003FAD">
        <w:rPr>
          <w:rFonts w:ascii="GHEA Grapalat" w:hAnsi="GHEA Grapalat" w:cs="Sylfaen"/>
          <w:color w:val="000000" w:themeColor="text1"/>
        </w:rPr>
        <w:lastRenderedPageBreak/>
        <w:t>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7"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 xml:space="preserve">Если процедура закупки организована на основании части 6 статьи 15 Закона, и на момент возникновения правомочия по заключению договора не </w:t>
      </w:r>
      <w:r w:rsidR="0076763C" w:rsidRPr="00003FAD">
        <w:rPr>
          <w:rFonts w:ascii="GHEA Grapalat" w:hAnsi="GHEA Grapalat"/>
          <w:color w:val="000000" w:themeColor="text1"/>
        </w:rPr>
        <w:lastRenderedPageBreak/>
        <w:t>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8"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lastRenderedPageBreak/>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003FAD">
        <w:rPr>
          <w:rFonts w:ascii="GHEA Grapalat" w:hAnsi="GHEA Grapalat"/>
          <w:color w:val="000000" w:themeColor="text1"/>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9"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0"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1"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2"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заявке прилагаются предусмотренные настоящим приглашением </w:t>
      </w:r>
      <w:r w:rsidRPr="00003FAD">
        <w:rPr>
          <w:rFonts w:ascii="GHEA Grapalat" w:hAnsi="GHEA Grapalat"/>
          <w:color w:val="000000" w:themeColor="text1"/>
        </w:rPr>
        <w:lastRenderedPageBreak/>
        <w:t>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335BEF05"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B453F7">
        <w:rPr>
          <w:rFonts w:ascii="GHEA Grapalat" w:hAnsi="GHEA Grapalat"/>
          <w:b/>
          <w:color w:val="000000" w:themeColor="text1"/>
          <w:sz w:val="22"/>
          <w:szCs w:val="22"/>
          <w:lang w:val="hy-AM"/>
        </w:rPr>
        <w:t>ԵՔ-ԳՀԾՁԲ-</w:t>
      </w:r>
      <w:r w:rsidR="00963EC7">
        <w:rPr>
          <w:rFonts w:ascii="GHEA Grapalat" w:hAnsi="GHEA Grapalat"/>
          <w:b/>
          <w:color w:val="000000" w:themeColor="text1"/>
          <w:sz w:val="22"/>
          <w:szCs w:val="22"/>
          <w:lang w:val="hy-AM"/>
        </w:rPr>
        <w:t>26/53</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7623A993"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B453F7">
        <w:rPr>
          <w:rFonts w:ascii="GHEA Grapalat" w:hAnsi="GHEA Grapalat"/>
          <w:b/>
          <w:color w:val="000000" w:themeColor="text1"/>
          <w:sz w:val="22"/>
          <w:szCs w:val="22"/>
          <w:lang w:val="hy-AM"/>
        </w:rPr>
        <w:t>ԵՔ-ԳՀԾՁԲ-</w:t>
      </w:r>
      <w:r w:rsidR="00963EC7">
        <w:rPr>
          <w:rFonts w:ascii="GHEA Grapalat" w:hAnsi="GHEA Grapalat"/>
          <w:b/>
          <w:color w:val="000000" w:themeColor="text1"/>
          <w:sz w:val="22"/>
          <w:szCs w:val="22"/>
          <w:lang w:val="hy-AM"/>
        </w:rPr>
        <w:t>26/53</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52E393B6"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B453F7">
        <w:rPr>
          <w:rFonts w:ascii="GHEA Grapalat" w:hAnsi="GHEA Grapalat"/>
          <w:b/>
          <w:color w:val="000000" w:themeColor="text1"/>
          <w:sz w:val="22"/>
          <w:szCs w:val="22"/>
          <w:lang w:val="hy-AM"/>
        </w:rPr>
        <w:t>ԵՔ-ԳՀԾՁԲ-</w:t>
      </w:r>
      <w:r w:rsidR="00963EC7">
        <w:rPr>
          <w:rFonts w:ascii="GHEA Grapalat" w:hAnsi="GHEA Grapalat"/>
          <w:b/>
          <w:color w:val="000000" w:themeColor="text1"/>
          <w:sz w:val="22"/>
          <w:szCs w:val="22"/>
          <w:lang w:val="hy-AM"/>
        </w:rPr>
        <w:t>26/53</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35C1B214"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B453F7">
        <w:rPr>
          <w:rFonts w:ascii="GHEA Grapalat" w:hAnsi="GHEA Grapalat"/>
          <w:b/>
          <w:color w:val="000000" w:themeColor="text1"/>
          <w:sz w:val="22"/>
          <w:szCs w:val="22"/>
          <w:lang w:val="hy-AM"/>
        </w:rPr>
        <w:t>ԵՔ-ԳՀԾՁԲ-</w:t>
      </w:r>
      <w:r w:rsidR="00963EC7">
        <w:rPr>
          <w:rFonts w:ascii="GHEA Grapalat" w:hAnsi="GHEA Grapalat"/>
          <w:b/>
          <w:color w:val="000000" w:themeColor="text1"/>
          <w:sz w:val="22"/>
          <w:szCs w:val="22"/>
          <w:lang w:val="hy-AM"/>
        </w:rPr>
        <w:t>26/53</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3"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pPr>
        <w:pStyle w:val="ListParagraph"/>
        <w:widowControl w:val="0"/>
        <w:numPr>
          <w:ilvl w:val="0"/>
          <w:numId w:val="9"/>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4B2BCFA3"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B453F7">
        <w:rPr>
          <w:rFonts w:ascii="GHEA Grapalat" w:hAnsi="GHEA Grapalat"/>
          <w:b/>
          <w:color w:val="000000" w:themeColor="text1"/>
          <w:sz w:val="22"/>
          <w:szCs w:val="22"/>
          <w:lang w:val="hy-AM"/>
        </w:rPr>
        <w:t>ԵՔ-ԳՀԾՁԲ-</w:t>
      </w:r>
      <w:r w:rsidR="00963EC7">
        <w:rPr>
          <w:rFonts w:ascii="GHEA Grapalat" w:hAnsi="GHEA Grapalat"/>
          <w:b/>
          <w:color w:val="000000" w:themeColor="text1"/>
          <w:sz w:val="22"/>
          <w:szCs w:val="22"/>
          <w:lang w:val="hy-AM"/>
        </w:rPr>
        <w:t>26/53</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pPr>
        <w:numPr>
          <w:ilvl w:val="0"/>
          <w:numId w:val="1"/>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4"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pPr>
              <w:numPr>
                <w:ilvl w:val="2"/>
                <w:numId w:val="1"/>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pPr>
        <w:numPr>
          <w:ilvl w:val="0"/>
          <w:numId w:val="1"/>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pPr>
              <w:numPr>
                <w:ilvl w:val="2"/>
                <w:numId w:val="1"/>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pPr>
              <w:numPr>
                <w:ilvl w:val="2"/>
                <w:numId w:val="1"/>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pPr>
              <w:numPr>
                <w:ilvl w:val="2"/>
                <w:numId w:val="1"/>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pPr>
              <w:numPr>
                <w:ilvl w:val="2"/>
                <w:numId w:val="1"/>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pPr>
              <w:numPr>
                <w:ilvl w:val="2"/>
                <w:numId w:val="1"/>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pPr>
        <w:pStyle w:val="ListParagraph"/>
        <w:numPr>
          <w:ilvl w:val="0"/>
          <w:numId w:val="1"/>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5"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pPr>
        <w:pStyle w:val="ListParagraph"/>
        <w:numPr>
          <w:ilvl w:val="0"/>
          <w:numId w:val="2"/>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pPr>
        <w:pStyle w:val="ListParagraph"/>
        <w:numPr>
          <w:ilvl w:val="0"/>
          <w:numId w:val="3"/>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pPr>
        <w:pStyle w:val="ListParagraph"/>
        <w:numPr>
          <w:ilvl w:val="0"/>
          <w:numId w:val="3"/>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pPr>
        <w:pStyle w:val="ListParagraph"/>
        <w:numPr>
          <w:ilvl w:val="0"/>
          <w:numId w:val="3"/>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pPr>
        <w:pStyle w:val="ListParagraph"/>
        <w:numPr>
          <w:ilvl w:val="0"/>
          <w:numId w:val="2"/>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pPr>
        <w:pStyle w:val="ListParagraph"/>
        <w:numPr>
          <w:ilvl w:val="0"/>
          <w:numId w:val="4"/>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pPr>
        <w:pStyle w:val="ListParagraph"/>
        <w:numPr>
          <w:ilvl w:val="0"/>
          <w:numId w:val="4"/>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pPr>
        <w:pStyle w:val="ListParagraph"/>
        <w:numPr>
          <w:ilvl w:val="0"/>
          <w:numId w:val="4"/>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pPr>
        <w:pStyle w:val="ListParagraph"/>
        <w:numPr>
          <w:ilvl w:val="0"/>
          <w:numId w:val="2"/>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pPr>
        <w:pStyle w:val="ListParagraph"/>
        <w:numPr>
          <w:ilvl w:val="0"/>
          <w:numId w:val="5"/>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pPr>
        <w:pStyle w:val="ListParagraph"/>
        <w:numPr>
          <w:ilvl w:val="0"/>
          <w:numId w:val="2"/>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pPr>
        <w:pStyle w:val="ListParagraph"/>
        <w:numPr>
          <w:ilvl w:val="0"/>
          <w:numId w:val="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03FAD">
        <w:rPr>
          <w:rFonts w:ascii="GHEA Grapalat" w:hAnsi="GHEA Grapalat"/>
          <w:color w:val="000000" w:themeColor="text1"/>
        </w:rPr>
        <w:lastRenderedPageBreak/>
        <w:t>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lang w:val="hy-AM"/>
        </w:rPr>
        <w:lastRenderedPageBreak/>
        <w:t xml:space="preserve">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03FAD">
        <w:rPr>
          <w:rFonts w:ascii="GHEA Grapalat" w:hAnsi="GHEA Grapalat"/>
          <w:color w:val="000000" w:themeColor="text1"/>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5181188C"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B453F7">
        <w:rPr>
          <w:rFonts w:ascii="GHEA Grapalat" w:hAnsi="GHEA Grapalat"/>
          <w:b/>
          <w:color w:val="000000" w:themeColor="text1"/>
          <w:lang w:val="hy-AM"/>
        </w:rPr>
        <w:t>ԵՔ-ԳՀԾՁԲ-</w:t>
      </w:r>
      <w:r w:rsidR="00963EC7">
        <w:rPr>
          <w:rFonts w:ascii="GHEA Grapalat" w:hAnsi="GHEA Grapalat"/>
          <w:b/>
          <w:color w:val="000000" w:themeColor="text1"/>
          <w:lang w:val="hy-AM"/>
        </w:rPr>
        <w:t>26/53</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4FFEDD1E"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B453F7">
        <w:rPr>
          <w:rFonts w:ascii="GHEA Grapalat" w:hAnsi="GHEA Grapalat"/>
          <w:b/>
          <w:color w:val="000000" w:themeColor="text1"/>
          <w:lang w:val="hy-AM"/>
        </w:rPr>
        <w:t>ԵՔ-ԳՀԾՁԲ-</w:t>
      </w:r>
      <w:r w:rsidR="00963EC7">
        <w:rPr>
          <w:rFonts w:ascii="GHEA Grapalat" w:hAnsi="GHEA Grapalat"/>
          <w:b/>
          <w:color w:val="000000" w:themeColor="text1"/>
          <w:lang w:val="hy-AM"/>
        </w:rPr>
        <w:t>26/53</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5"/>
        <w:gridCol w:w="2218"/>
        <w:gridCol w:w="1701"/>
        <w:gridCol w:w="1559"/>
        <w:gridCol w:w="2598"/>
      </w:tblGrid>
      <w:tr w:rsidR="00003FAD" w:rsidRPr="00003FAD" w14:paraId="2CE87B47" w14:textId="77777777" w:rsidTr="00CE724E">
        <w:trPr>
          <w:trHeight w:val="916"/>
          <w:jc w:val="center"/>
        </w:trPr>
        <w:tc>
          <w:tcPr>
            <w:tcW w:w="1705"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2218"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CE724E">
        <w:trPr>
          <w:jc w:val="center"/>
        </w:trPr>
        <w:tc>
          <w:tcPr>
            <w:tcW w:w="1705"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2218"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963EC7" w:rsidRPr="00003FAD" w14:paraId="14BBB327"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699F58B8" w14:textId="77777777" w:rsidR="00963EC7" w:rsidRPr="00187843" w:rsidRDefault="00963EC7" w:rsidP="00963EC7">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963EC7" w:rsidRPr="00187843" w:rsidRDefault="00963EC7" w:rsidP="00963EC7">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2218" w:type="dxa"/>
            <w:tcBorders>
              <w:top w:val="single" w:sz="4" w:space="0" w:color="auto"/>
              <w:left w:val="single" w:sz="4" w:space="0" w:color="auto"/>
              <w:bottom w:val="single" w:sz="4" w:space="0" w:color="auto"/>
              <w:right w:val="single" w:sz="4" w:space="0" w:color="auto"/>
            </w:tcBorders>
          </w:tcPr>
          <w:p w14:paraId="46EDEAE3" w14:textId="52298C2E" w:rsidR="00963EC7" w:rsidRPr="00396182" w:rsidRDefault="00963EC7" w:rsidP="00963EC7">
            <w:pPr>
              <w:widowControl w:val="0"/>
              <w:rPr>
                <w:rFonts w:ascii="GHEA Grapalat" w:hAnsi="GHEA Grapalat"/>
                <w:color w:val="000000" w:themeColor="text1"/>
                <w:sz w:val="20"/>
                <w:szCs w:val="20"/>
              </w:rPr>
            </w:pPr>
            <w:r w:rsidRPr="007E0E06">
              <w:rPr>
                <w:rFonts w:ascii="GHEA Grapalat" w:hAnsi="GHEA Grapalat"/>
                <w:b/>
              </w:rPr>
              <w:t>Обслуживание и текущий ремонт копировальных аппаратов и лазерных принтеров</w:t>
            </w:r>
          </w:p>
        </w:tc>
        <w:tc>
          <w:tcPr>
            <w:tcW w:w="1701" w:type="dxa"/>
            <w:tcBorders>
              <w:top w:val="single" w:sz="4" w:space="0" w:color="auto"/>
              <w:left w:val="single" w:sz="4" w:space="0" w:color="auto"/>
              <w:bottom w:val="single" w:sz="4" w:space="0" w:color="auto"/>
              <w:right w:val="single" w:sz="4" w:space="0" w:color="auto"/>
            </w:tcBorders>
          </w:tcPr>
          <w:p w14:paraId="3058D0CC" w14:textId="77777777" w:rsidR="00963EC7" w:rsidRPr="00003FAD" w:rsidRDefault="00963EC7" w:rsidP="00963EC7">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EDCC7" w14:textId="77777777" w:rsidR="00963EC7" w:rsidRPr="00003FAD" w:rsidRDefault="00963EC7" w:rsidP="00963EC7">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E78A0C0" w14:textId="77777777" w:rsidR="00963EC7" w:rsidRPr="00003FAD" w:rsidRDefault="00963EC7" w:rsidP="00963EC7">
            <w:pPr>
              <w:widowControl w:val="0"/>
              <w:jc w:val="center"/>
              <w:rPr>
                <w:rFonts w:ascii="GHEA Grapalat" w:hAnsi="GHEA Grapalat"/>
                <w:color w:val="000000" w:themeColor="text1"/>
                <w:sz w:val="20"/>
                <w:szCs w:val="20"/>
              </w:rPr>
            </w:pPr>
          </w:p>
        </w:tc>
      </w:tr>
      <w:tr w:rsidR="00963EC7" w:rsidRPr="00003FAD" w14:paraId="1BDA0DD1"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01303440" w14:textId="52CFE297" w:rsidR="00963EC7" w:rsidRPr="00963EC7" w:rsidRDefault="00963EC7" w:rsidP="00963EC7">
            <w:pPr>
              <w:jc w:val="center"/>
              <w:rPr>
                <w:rFonts w:ascii="GHEA Grapalat" w:hAnsi="GHEA Grapalat" w:cs="Arial"/>
                <w:b/>
                <w:bCs/>
                <w:sz w:val="16"/>
                <w:szCs w:val="16"/>
              </w:rPr>
            </w:pPr>
            <w:r>
              <w:rPr>
                <w:rFonts w:ascii="GHEA Grapalat" w:hAnsi="GHEA Grapalat" w:cs="Arial"/>
                <w:b/>
                <w:bCs/>
                <w:sz w:val="16"/>
                <w:szCs w:val="16"/>
              </w:rPr>
              <w:t>2</w:t>
            </w:r>
          </w:p>
        </w:tc>
        <w:tc>
          <w:tcPr>
            <w:tcW w:w="2218" w:type="dxa"/>
            <w:tcBorders>
              <w:top w:val="single" w:sz="4" w:space="0" w:color="auto"/>
              <w:left w:val="single" w:sz="4" w:space="0" w:color="auto"/>
              <w:bottom w:val="single" w:sz="4" w:space="0" w:color="auto"/>
              <w:right w:val="single" w:sz="4" w:space="0" w:color="auto"/>
            </w:tcBorders>
          </w:tcPr>
          <w:p w14:paraId="31512E21" w14:textId="1EF3ADBC" w:rsidR="00963EC7" w:rsidRPr="005B43D5" w:rsidRDefault="00963EC7" w:rsidP="00963EC7">
            <w:pPr>
              <w:widowControl w:val="0"/>
              <w:rPr>
                <w:rFonts w:ascii="GHEA Grapalat" w:hAnsi="GHEA Grapalat"/>
                <w:b/>
                <w:sz w:val="20"/>
                <w:szCs w:val="20"/>
              </w:rPr>
            </w:pPr>
            <w:r w:rsidRPr="007E0E06">
              <w:rPr>
                <w:rFonts w:ascii="GHEA Grapalat" w:hAnsi="GHEA Grapalat"/>
                <w:b/>
              </w:rPr>
              <w:t>Обслуживание и текущий ремонт компьютеров</w:t>
            </w:r>
          </w:p>
        </w:tc>
        <w:tc>
          <w:tcPr>
            <w:tcW w:w="1701" w:type="dxa"/>
            <w:tcBorders>
              <w:top w:val="single" w:sz="4" w:space="0" w:color="auto"/>
              <w:left w:val="single" w:sz="4" w:space="0" w:color="auto"/>
              <w:bottom w:val="single" w:sz="4" w:space="0" w:color="auto"/>
              <w:right w:val="single" w:sz="4" w:space="0" w:color="auto"/>
            </w:tcBorders>
          </w:tcPr>
          <w:p w14:paraId="12636848" w14:textId="77777777" w:rsidR="00963EC7" w:rsidRPr="00003FAD" w:rsidRDefault="00963EC7" w:rsidP="00963EC7">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AA44B4B" w14:textId="77777777" w:rsidR="00963EC7" w:rsidRPr="00003FAD" w:rsidRDefault="00963EC7" w:rsidP="00963EC7">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5BE92FC2" w14:textId="77777777" w:rsidR="00963EC7" w:rsidRPr="00003FAD" w:rsidRDefault="00963EC7" w:rsidP="00963EC7">
            <w:pPr>
              <w:widowControl w:val="0"/>
              <w:jc w:val="center"/>
              <w:rPr>
                <w:rFonts w:ascii="GHEA Grapalat" w:hAnsi="GHEA Grapalat"/>
                <w:color w:val="000000" w:themeColor="text1"/>
                <w:sz w:val="20"/>
                <w:szCs w:val="20"/>
              </w:rPr>
            </w:pPr>
          </w:p>
        </w:tc>
      </w:tr>
      <w:tr w:rsidR="00963EC7" w:rsidRPr="00003FAD" w14:paraId="39F8EB3F"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31D86326" w14:textId="0C349C44" w:rsidR="00963EC7" w:rsidRPr="00963EC7" w:rsidRDefault="00963EC7" w:rsidP="00963EC7">
            <w:pPr>
              <w:jc w:val="center"/>
              <w:rPr>
                <w:rFonts w:ascii="GHEA Grapalat" w:hAnsi="GHEA Grapalat" w:cs="Arial"/>
                <w:b/>
                <w:bCs/>
                <w:sz w:val="16"/>
                <w:szCs w:val="16"/>
              </w:rPr>
            </w:pPr>
            <w:r>
              <w:rPr>
                <w:rFonts w:ascii="GHEA Grapalat" w:hAnsi="GHEA Grapalat" w:cs="Arial"/>
                <w:b/>
                <w:bCs/>
                <w:sz w:val="16"/>
                <w:szCs w:val="16"/>
              </w:rPr>
              <w:t>3</w:t>
            </w:r>
          </w:p>
        </w:tc>
        <w:tc>
          <w:tcPr>
            <w:tcW w:w="2218" w:type="dxa"/>
            <w:tcBorders>
              <w:top w:val="single" w:sz="4" w:space="0" w:color="auto"/>
              <w:left w:val="single" w:sz="4" w:space="0" w:color="auto"/>
              <w:bottom w:val="single" w:sz="4" w:space="0" w:color="auto"/>
              <w:right w:val="single" w:sz="4" w:space="0" w:color="auto"/>
            </w:tcBorders>
          </w:tcPr>
          <w:p w14:paraId="556066FF" w14:textId="055CC3CA" w:rsidR="00963EC7" w:rsidRPr="005B43D5" w:rsidRDefault="00963EC7" w:rsidP="00963EC7">
            <w:pPr>
              <w:widowControl w:val="0"/>
              <w:rPr>
                <w:rFonts w:ascii="GHEA Grapalat" w:hAnsi="GHEA Grapalat"/>
                <w:b/>
                <w:sz w:val="20"/>
                <w:szCs w:val="20"/>
              </w:rPr>
            </w:pPr>
            <w:r w:rsidRPr="007E0E06">
              <w:rPr>
                <w:rFonts w:ascii="GHEA Grapalat" w:hAnsi="GHEA Grapalat"/>
                <w:b/>
              </w:rPr>
              <w:t>Заправка картриджей</w:t>
            </w:r>
          </w:p>
        </w:tc>
        <w:tc>
          <w:tcPr>
            <w:tcW w:w="1701" w:type="dxa"/>
            <w:tcBorders>
              <w:top w:val="single" w:sz="4" w:space="0" w:color="auto"/>
              <w:left w:val="single" w:sz="4" w:space="0" w:color="auto"/>
              <w:bottom w:val="single" w:sz="4" w:space="0" w:color="auto"/>
              <w:right w:val="single" w:sz="4" w:space="0" w:color="auto"/>
            </w:tcBorders>
          </w:tcPr>
          <w:p w14:paraId="6E5C1555" w14:textId="77777777" w:rsidR="00963EC7" w:rsidRPr="00003FAD" w:rsidRDefault="00963EC7" w:rsidP="00963EC7">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DAB4FC5" w14:textId="77777777" w:rsidR="00963EC7" w:rsidRPr="00003FAD" w:rsidRDefault="00963EC7" w:rsidP="00963EC7">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0201601" w14:textId="77777777" w:rsidR="00963EC7" w:rsidRPr="00003FAD" w:rsidRDefault="00963EC7" w:rsidP="00963EC7">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2E1A64AB" w14:textId="77777777" w:rsidR="00CE724E" w:rsidRDefault="00CE724E" w:rsidP="00A77CB2">
      <w:pPr>
        <w:jc w:val="both"/>
        <w:rPr>
          <w:rFonts w:ascii="GHEA Grapalat" w:hAnsi="GHEA Grapalat"/>
          <w:i/>
          <w:color w:val="000000" w:themeColor="text1"/>
          <w:sz w:val="22"/>
          <w:szCs w:val="22"/>
        </w:rPr>
      </w:pPr>
    </w:p>
    <w:p w14:paraId="74BA558F" w14:textId="77777777" w:rsidR="00CE724E" w:rsidRDefault="00CE724E" w:rsidP="00A77CB2">
      <w:pPr>
        <w:jc w:val="both"/>
        <w:rPr>
          <w:rFonts w:ascii="GHEA Grapalat" w:hAnsi="GHEA Grapalat"/>
          <w:i/>
          <w:color w:val="000000" w:themeColor="text1"/>
          <w:sz w:val="22"/>
          <w:szCs w:val="22"/>
        </w:rPr>
      </w:pPr>
    </w:p>
    <w:p w14:paraId="33D12A1B" w14:textId="77777777" w:rsidR="00CE724E" w:rsidRDefault="00CE724E" w:rsidP="00A77CB2">
      <w:pPr>
        <w:jc w:val="both"/>
        <w:rPr>
          <w:rFonts w:ascii="GHEA Grapalat" w:hAnsi="GHEA Grapalat"/>
          <w:i/>
          <w:color w:val="000000" w:themeColor="text1"/>
          <w:sz w:val="22"/>
          <w:szCs w:val="22"/>
        </w:rPr>
      </w:pPr>
    </w:p>
    <w:p w14:paraId="643DB492" w14:textId="77777777" w:rsidR="00CE724E" w:rsidRDefault="00CE724E"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022FAD0C"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B453F7">
        <w:rPr>
          <w:rFonts w:ascii="GHEA Grapalat" w:hAnsi="GHEA Grapalat"/>
          <w:b/>
          <w:color w:val="000000" w:themeColor="text1"/>
          <w:lang w:val="hy-AM"/>
        </w:rPr>
        <w:t>ԵՔ-ԳՀԾՁԲ-</w:t>
      </w:r>
      <w:r w:rsidR="00963EC7">
        <w:rPr>
          <w:rFonts w:ascii="GHEA Grapalat" w:hAnsi="GHEA Grapalat"/>
          <w:b/>
          <w:color w:val="000000" w:themeColor="text1"/>
          <w:lang w:val="hy-AM"/>
        </w:rPr>
        <w:t>26/53</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11C68EB0"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B453F7">
        <w:rPr>
          <w:rFonts w:ascii="GHEA Grapalat" w:hAnsi="GHEA Grapalat"/>
          <w:b/>
          <w:color w:val="000000" w:themeColor="text1"/>
          <w:lang w:val="hy-AM"/>
        </w:rPr>
        <w:t>ԵՔ-ԳՀԾՁԲ-</w:t>
      </w:r>
      <w:r w:rsidR="00963EC7">
        <w:rPr>
          <w:rFonts w:ascii="GHEA Grapalat" w:hAnsi="GHEA Grapalat"/>
          <w:b/>
          <w:color w:val="000000" w:themeColor="text1"/>
          <w:lang w:val="hy-AM"/>
        </w:rPr>
        <w:t>26/53</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lastRenderedPageBreak/>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lastRenderedPageBreak/>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4645F1DD"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B453F7">
        <w:rPr>
          <w:rFonts w:ascii="GHEA Grapalat" w:hAnsi="GHEA Grapalat"/>
          <w:b/>
          <w:color w:val="000000" w:themeColor="text1"/>
          <w:lang w:val="hy-AM"/>
        </w:rPr>
        <w:t>ԵՔ-ԳՀԾՁԲ-</w:t>
      </w:r>
      <w:r w:rsidR="00963EC7">
        <w:rPr>
          <w:rFonts w:ascii="GHEA Grapalat" w:hAnsi="GHEA Grapalat"/>
          <w:b/>
          <w:color w:val="000000" w:themeColor="text1"/>
          <w:lang w:val="hy-AM"/>
        </w:rPr>
        <w:t>26/53</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6E54984F"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B453F7">
        <w:rPr>
          <w:rFonts w:ascii="GHEA Grapalat" w:hAnsi="GHEA Grapalat"/>
          <w:b/>
          <w:color w:val="000000" w:themeColor="text1"/>
          <w:sz w:val="22"/>
          <w:szCs w:val="22"/>
          <w:lang w:val="hy-AM"/>
        </w:rPr>
        <w:t>ԵՔ-ԳՀԾՁԲ-</w:t>
      </w:r>
      <w:r w:rsidR="00963EC7">
        <w:rPr>
          <w:rFonts w:ascii="GHEA Grapalat" w:hAnsi="GHEA Grapalat"/>
          <w:b/>
          <w:color w:val="000000" w:themeColor="text1"/>
          <w:sz w:val="22"/>
          <w:szCs w:val="22"/>
          <w:lang w:val="hy-AM"/>
        </w:rPr>
        <w:t>26/53</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1E0A17C6"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B453F7">
        <w:rPr>
          <w:rFonts w:ascii="GHEA Grapalat" w:hAnsi="GHEA Grapalat"/>
          <w:b/>
          <w:color w:val="000000" w:themeColor="text1"/>
          <w:lang w:val="hy-AM"/>
        </w:rPr>
        <w:t>ԵՔ-ԳՀԾՁԲ-</w:t>
      </w:r>
      <w:r w:rsidR="00963EC7">
        <w:rPr>
          <w:rFonts w:ascii="GHEA Grapalat" w:hAnsi="GHEA Grapalat"/>
          <w:b/>
          <w:color w:val="000000" w:themeColor="text1"/>
          <w:lang w:val="hy-AM"/>
        </w:rPr>
        <w:t>26/53</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1747DD09"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w:t>
      </w:r>
      <w:r w:rsidR="00F30801">
        <w:rPr>
          <w:rFonts w:ascii="GHEA Grapalat" w:hAnsi="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76B58B9D"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B453F7">
        <w:rPr>
          <w:rFonts w:ascii="GHEA Grapalat" w:hAnsi="GHEA Grapalat"/>
          <w:b/>
          <w:color w:val="000000" w:themeColor="text1"/>
          <w:sz w:val="22"/>
          <w:szCs w:val="22"/>
          <w:lang w:val="hy-AM"/>
        </w:rPr>
        <w:t>ԵՔ-ԳՀԾՁԲ-</w:t>
      </w:r>
      <w:r w:rsidR="00963EC7">
        <w:rPr>
          <w:rFonts w:ascii="GHEA Grapalat" w:hAnsi="GHEA Grapalat"/>
          <w:b/>
          <w:color w:val="000000" w:themeColor="text1"/>
          <w:sz w:val="22"/>
          <w:szCs w:val="22"/>
          <w:lang w:val="hy-AM"/>
        </w:rPr>
        <w:t>26/53</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6"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4E28496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7758E">
              <w:rPr>
                <w:rFonts w:ascii="GHEA Grapalat" w:hAnsi="GHEA Grapalat"/>
                <w:color w:val="000000" w:themeColor="text1"/>
              </w:rPr>
              <w:t>202</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7"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51404457"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0E54A8" w:rsidRPr="000E54A8">
        <w:rPr>
          <w:b/>
        </w:rPr>
        <w:t>Услуги по обслуживанию и текущему ремонту компьютерных устройств и оборудования администрации главы административного района Малатия-</w:t>
      </w:r>
      <w:r w:rsidR="000E54A8" w:rsidRPr="000E54A8">
        <w:t>Себастия</w:t>
      </w:r>
      <w:r w:rsidR="000E54A8">
        <w:rPr>
          <w:lang w:val="hy-AM"/>
        </w:rPr>
        <w:t xml:space="preserve"> </w:t>
      </w:r>
      <w:r w:rsidR="008178CA" w:rsidRPr="000E54A8">
        <w:t>далее</w:t>
      </w:r>
      <w:r w:rsidR="008178CA" w:rsidRPr="00003FAD">
        <w:rPr>
          <w:rFonts w:ascii="GHEA Grapalat" w:hAnsi="GHEA Grapalat"/>
          <w:color w:val="000000" w:themeColor="text1"/>
        </w:rPr>
        <w:t xml:space="preserve">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Приложением № </w:t>
      </w:r>
      <w:r w:rsidRPr="00003FAD">
        <w:rPr>
          <w:rFonts w:ascii="GHEA Grapalat" w:hAnsi="GHEA Grapalat"/>
          <w:color w:val="000000" w:themeColor="text1"/>
        </w:rPr>
        <w:lastRenderedPageBreak/>
        <w:t xml:space="preserve">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lastRenderedPageBreak/>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4EE32B8F"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963EC7">
        <w:rPr>
          <w:rFonts w:ascii="GHEA Grapalat" w:hAnsi="GHEA Grapalat"/>
          <w:color w:val="000000" w:themeColor="text1"/>
        </w:rPr>
        <w:t>30</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w:t>
      </w:r>
      <w:r w:rsidRPr="00003FAD">
        <w:rPr>
          <w:rFonts w:ascii="GHEA Grapalat" w:hAnsi="GHEA Grapalat"/>
          <w:color w:val="000000" w:themeColor="text1"/>
        </w:rPr>
        <w:lastRenderedPageBreak/>
        <w:t xml:space="preserve">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3871BA7F" w14:textId="77777777" w:rsidR="00D02460" w:rsidRPr="00D04EA3" w:rsidRDefault="00D02460" w:rsidP="00D02460">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9"/>
        <w:t>18</w:t>
      </w:r>
      <w:r>
        <w:rPr>
          <w:rFonts w:ascii="GHEA Grapalat" w:hAnsi="GHEA Grapalat"/>
        </w:rPr>
        <w:t>.</w:t>
      </w:r>
    </w:p>
    <w:p w14:paraId="7E0C7A91" w14:textId="77777777" w:rsidR="00D02460" w:rsidRPr="00AD29CE" w:rsidRDefault="00D02460" w:rsidP="00D02460">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3FC7041D" w14:textId="77777777" w:rsidR="00D02460" w:rsidRPr="00AD29CE" w:rsidRDefault="00D02460" w:rsidP="00D02460">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0F594B1" w14:textId="77777777" w:rsidR="00D02460" w:rsidRPr="00844C3A" w:rsidRDefault="00D02460" w:rsidP="00D02460">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w:t>
      </w:r>
      <w:r w:rsidRPr="00844C3A">
        <w:rPr>
          <w:rFonts w:ascii="GHEA Grapalat" w:hAnsi="GHEA Grapalat"/>
        </w:rPr>
        <w:lastRenderedPageBreak/>
        <w:t xml:space="preserve">приемки. </w:t>
      </w:r>
      <w:r w:rsidRPr="00B138F3">
        <w:rPr>
          <w:rFonts w:ascii="GHEA Grapalat" w:hAnsi="GHEA Grapalat"/>
        </w:rPr>
        <w:t xml:space="preserve">При этом до полного погашения предоплаты платежи </w:t>
      </w:r>
      <w:r w:rsidRPr="00AD29CE">
        <w:rPr>
          <w:rFonts w:ascii="GHEA Grapalat" w:hAnsi="GHEA Grapalat"/>
        </w:rPr>
        <w:t>Исполнител</w:t>
      </w:r>
      <w:r>
        <w:rPr>
          <w:rFonts w:ascii="GHEA Grapalat" w:hAnsi="GHEA Grapalat"/>
        </w:rPr>
        <w:t>ю</w:t>
      </w:r>
      <w:r w:rsidRPr="00750E05">
        <w:rPr>
          <w:rFonts w:ascii="GHEA Grapalat" w:hAnsi="GHEA Grapalat"/>
        </w:rPr>
        <w:t xml:space="preserve"> не</w:t>
      </w:r>
      <w:r w:rsidRPr="00B138F3">
        <w:rPr>
          <w:rFonts w:ascii="GHEA Grapalat" w:hAnsi="GHEA Grapalat"/>
        </w:rPr>
        <w:t xml:space="preserve"> производятся</w:t>
      </w:r>
      <w:r>
        <w:rPr>
          <w:rStyle w:val="FootnoteReference"/>
          <w:rFonts w:ascii="GHEA Grapalat" w:hAnsi="GHEA Grapalat"/>
        </w:rPr>
        <w:t xml:space="preserve"> </w:t>
      </w:r>
      <w:r>
        <w:rPr>
          <w:rStyle w:val="FootnoteReference"/>
          <w:rFonts w:ascii="GHEA Grapalat" w:hAnsi="GHEA Grapalat"/>
        </w:rPr>
        <w:footnoteReference w:customMarkFollows="1" w:id="10"/>
        <w:t>19</w:t>
      </w:r>
      <w:r w:rsidRPr="00844C3A">
        <w:rPr>
          <w:rFonts w:ascii="GHEA Grapalat" w:hAnsi="GHEA Grapalat"/>
        </w:rPr>
        <w:t>.</w:t>
      </w:r>
    </w:p>
    <w:p w14:paraId="78562111" w14:textId="77777777" w:rsidR="00D02460" w:rsidRDefault="00D02460" w:rsidP="00D02460">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Pr>
          <w:rFonts w:ascii="GHEA Grapalat" w:hAnsi="GHEA Grapalat"/>
        </w:rPr>
        <w:t xml:space="preserve">-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1B3F700E" w14:textId="77777777" w:rsidR="00D02460" w:rsidRPr="00DE24EF" w:rsidRDefault="00D02460" w:rsidP="00D02460">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6BBA8BB2" w14:textId="77777777" w:rsidR="00D02460" w:rsidRPr="00F146DC" w:rsidRDefault="00D02460" w:rsidP="00D02460">
      <w:pPr>
        <w:pStyle w:val="norm"/>
        <w:widowControl w:val="0"/>
        <w:spacing w:after="160" w:line="360" w:lineRule="auto"/>
        <w:ind w:firstLine="567"/>
        <w:rPr>
          <w:rFonts w:ascii="GHEA Grapalat" w:hAnsi="GHEA Grapalat"/>
          <w:sz w:val="24"/>
          <w:szCs w:val="24"/>
        </w:rPr>
      </w:pPr>
      <w:r>
        <w:rPr>
          <w:rFonts w:ascii="GHEA Grapalat" w:hAnsi="GHEA Grapalat"/>
          <w:sz w:val="24"/>
          <w:szCs w:val="24"/>
        </w:rPr>
        <w:t>4.3 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ВС</w:t>
      </w:r>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
    <w:p w14:paraId="6E8E17DC" w14:textId="77777777" w:rsidR="00D02460" w:rsidRPr="00F77167" w:rsidRDefault="00D02460" w:rsidP="00D02460">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14:paraId="5C3637D9" w14:textId="77777777" w:rsidR="00D02460" w:rsidRPr="00F77167" w:rsidRDefault="00D02460" w:rsidP="00D02460">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Pr>
          <w:rFonts w:ascii="GHEA Grapalat" w:hAnsi="GHEA Grapalat"/>
          <w:sz w:val="24"/>
          <w:szCs w:val="24"/>
        </w:rPr>
        <w:t>ото</w:t>
      </w:r>
      <w:r w:rsidRPr="00F77167">
        <w:rPr>
          <w:rFonts w:ascii="GHEA Grapalat" w:hAnsi="GHEA Grapalat"/>
          <w:sz w:val="24"/>
          <w:szCs w:val="24"/>
        </w:rPr>
        <w:t>бранным участником:</w:t>
      </w:r>
    </w:p>
    <w:p w14:paraId="27097373" w14:textId="77777777" w:rsidR="00D02460" w:rsidRPr="00F77167" w:rsidRDefault="00D02460" w:rsidP="00D02460">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14:paraId="309EC0AB" w14:textId="77777777" w:rsidR="00D02460" w:rsidRPr="00F77167" w:rsidRDefault="00D02460" w:rsidP="00D02460">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14:paraId="55523B4F" w14:textId="77777777" w:rsidR="00D02460" w:rsidRPr="00CD3395" w:rsidRDefault="00D02460" w:rsidP="00D02460">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Pr>
          <w:rStyle w:val="FootnoteReference"/>
          <w:rFonts w:ascii="GHEA Grapalat" w:hAnsi="GHEA Grapalat" w:cs="Sylfaen"/>
        </w:rPr>
        <w:footnoteReference w:customMarkFollows="1" w:id="11"/>
        <w:t>20</w:t>
      </w:r>
    </w:p>
    <w:p w14:paraId="669E7487" w14:textId="77777777" w:rsidR="003B2F27" w:rsidRPr="004C51CE"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160B948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CE724E">
        <w:rPr>
          <w:rFonts w:ascii="GHEA Grapalat" w:hAnsi="GHEA Grapalat"/>
          <w:color w:val="000000" w:themeColor="text1"/>
        </w:rPr>
        <w:t>0,5</w:t>
      </w:r>
      <w:r w:rsidRPr="00003FAD">
        <w:rPr>
          <w:rFonts w:ascii="GHEA Grapalat" w:hAnsi="GHEA Grapalat"/>
          <w:color w:val="000000" w:themeColor="text1"/>
        </w:rPr>
        <w:t xml:space="preserve"> (</w:t>
      </w:r>
      <w:r w:rsidR="003B3AA4">
        <w:rPr>
          <w:rFonts w:ascii="GHEA Grapalat" w:hAnsi="GHEA Grapalat"/>
          <w:color w:val="000000" w:themeColor="text1"/>
        </w:rPr>
        <w:t xml:space="preserve"> </w:t>
      </w:r>
      <w:r w:rsidR="00CE724E" w:rsidRPr="00003FAD">
        <w:rPr>
          <w:rFonts w:ascii="GHEA Grapalat" w:hAnsi="GHEA Grapalat"/>
          <w:color w:val="000000" w:themeColor="text1"/>
        </w:rPr>
        <w:t>ноль целых пят</w:t>
      </w:r>
      <w:r w:rsidR="00CE724E">
        <w:rPr>
          <w:rFonts w:ascii="GHEA Grapalat" w:hAnsi="GHEA Grapalat"/>
          <w:color w:val="000000" w:themeColor="text1"/>
        </w:rPr>
        <w:t>ь</w:t>
      </w:r>
      <w:r w:rsidR="00CE724E" w:rsidRPr="00003FAD">
        <w:rPr>
          <w:rFonts w:ascii="GHEA Grapalat" w:hAnsi="GHEA Grapalat"/>
          <w:color w:val="000000" w:themeColor="text1"/>
        </w:rPr>
        <w:t xml:space="preserve"> </w:t>
      </w:r>
      <w:r w:rsidR="00CE724E">
        <w:rPr>
          <w:rFonts w:ascii="GHEA Grapalat" w:hAnsi="GHEA Grapalat"/>
          <w:color w:val="000000" w:themeColor="text1"/>
        </w:rPr>
        <w:t>деся</w:t>
      </w:r>
      <w:r w:rsidR="00CE724E" w:rsidRPr="00003FAD">
        <w:rPr>
          <w:rFonts w:ascii="GHEA Grapalat" w:hAnsi="GHEA Grapalat"/>
          <w:color w:val="000000" w:themeColor="text1"/>
        </w:rPr>
        <w:t>тых</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2"/>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36036A4D"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00963EC7" w:rsidRPr="00963EC7">
        <w:rPr>
          <w:rFonts w:ascii="GHEA Grapalat" w:hAnsi="GHEA Grapalat"/>
          <w:b/>
          <w:bCs/>
          <w:color w:val="000000" w:themeColor="text1"/>
        </w:rPr>
        <w:t>3</w:t>
      </w:r>
      <w:r w:rsidRPr="00003FAD">
        <w:rPr>
          <w:rFonts w:ascii="GHEA Grapalat" w:hAnsi="GHEA Grapalat"/>
          <w:color w:val="000000" w:themeColor="text1"/>
        </w:rPr>
        <w:t xml:space="preserve"> </w:t>
      </w:r>
      <w:r w:rsidR="00963EC7">
        <w:rPr>
          <w:rFonts w:ascii="GHEA Grapalat" w:hAnsi="GHEA Grapalat"/>
          <w:color w:val="000000" w:themeColor="text1"/>
        </w:rPr>
        <w:t xml:space="preserve"> </w:t>
      </w:r>
      <w:r w:rsidRPr="00003FAD">
        <w:rPr>
          <w:rFonts w:ascii="GHEA Grapalat" w:hAnsi="GHEA Grapalat"/>
          <w:color w:val="000000" w:themeColor="text1"/>
        </w:rPr>
        <w:t>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1E073846"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00963EC7" w:rsidRPr="00963EC7">
        <w:rPr>
          <w:rFonts w:ascii="GHEA Grapalat" w:hAnsi="GHEA Grapalat"/>
          <w:b/>
          <w:bCs/>
          <w:color w:val="000000" w:themeColor="text1"/>
        </w:rPr>
        <w:t xml:space="preserve">0,18 </w:t>
      </w:r>
      <w:r w:rsidRPr="00003FAD">
        <w:rPr>
          <w:rFonts w:ascii="GHEA Grapalat" w:hAnsi="GHEA Grapalat"/>
          <w:color w:val="000000" w:themeColor="text1"/>
        </w:rPr>
        <w:t>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lastRenderedPageBreak/>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2ECAF45"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7.6.</w:t>
      </w:r>
      <w:r w:rsidRPr="00B741F9">
        <w:rPr>
          <w:rFonts w:ascii="GHEA Grapalat" w:hAnsi="GHEA Grapalat"/>
        </w:rPr>
        <w:tab/>
        <w:t>Если договор осуществляется посредством заключения субподрядного договора:</w:t>
      </w:r>
    </w:p>
    <w:p w14:paraId="3D0CB9CA"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1)</w:t>
      </w:r>
      <w:r w:rsidRPr="00B741F9">
        <w:rPr>
          <w:rFonts w:ascii="GHEA Grapalat" w:hAnsi="GHEA Grapalat"/>
        </w:rPr>
        <w:tab/>
        <w:t>Исполнитель несет ответственность за неисполнение или ненадлежащее исполнение обязательств субподрядчика;</w:t>
      </w:r>
    </w:p>
    <w:p w14:paraId="2C405E6A" w14:textId="5A66534F"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2)</w:t>
      </w:r>
      <w:r w:rsidRPr="00B741F9">
        <w:rPr>
          <w:rFonts w:ascii="GHEA Grapalat" w:hAnsi="GHEA Grapalat"/>
        </w:rPr>
        <w:tab/>
        <w:t xml:space="preserve">в случае замены субподрядчика в течение исполнения договора </w:t>
      </w:r>
      <w:r w:rsidRPr="00B741F9">
        <w:rPr>
          <w:rFonts w:ascii="GHEA Grapalat" w:hAnsi="GHEA Grapalat"/>
        </w:rPr>
        <w:lastRenderedPageBreak/>
        <w:t>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w:t>
      </w:r>
      <w:r w:rsidR="0087758E">
        <w:rPr>
          <w:rFonts w:ascii="GHEA Grapalat" w:hAnsi="GHEA Grapalat"/>
        </w:rPr>
        <w:t>2025</w:t>
      </w:r>
      <w:r w:rsidRPr="00B741F9">
        <w:rPr>
          <w:rFonts w:ascii="GHEA Grapalat" w:hAnsi="GHEA Grapalat"/>
        </w:rPr>
        <w:t xml:space="preserve"> № 817-А</w:t>
      </w:r>
      <w:r w:rsidRPr="00B741F9">
        <w:rPr>
          <w:rStyle w:val="FootnoteReference"/>
          <w:rFonts w:ascii="GHEA Grapalat" w:hAnsi="GHEA Grapalat"/>
        </w:rPr>
        <w:footnoteReference w:customMarkFollows="1" w:id="13"/>
        <w:t>23</w:t>
      </w:r>
      <w:r w:rsidRPr="00B741F9">
        <w:rPr>
          <w:rFonts w:ascii="GHEA Grapalat" w:hAnsi="GHEA Grapalat"/>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4"/>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 xml:space="preserve">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w:t>
      </w:r>
      <w:r w:rsidRPr="00003FAD">
        <w:rPr>
          <w:rFonts w:ascii="GHEA Grapalat" w:hAnsi="GHEA Grapalat"/>
          <w:color w:val="000000" w:themeColor="text1"/>
        </w:rPr>
        <w:lastRenderedPageBreak/>
        <w:t>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 xml:space="preserve">При </w:t>
      </w:r>
      <w:r w:rsidRPr="000C58D3">
        <w:rPr>
          <w:rFonts w:ascii="GHEA Grapalat" w:hAnsi="GHEA Grapalat"/>
        </w:rPr>
        <w:lastRenderedPageBreak/>
        <w:t>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1AC43C6B" w14:textId="77777777" w:rsidR="009A3C5A" w:rsidRPr="009A3C5A" w:rsidRDefault="009A3C5A" w:rsidP="009A3C5A">
      <w:pPr>
        <w:widowControl w:val="0"/>
        <w:spacing w:after="160" w:line="360" w:lineRule="auto"/>
        <w:rPr>
          <w:rFonts w:ascii="GHEA Grapalat" w:hAnsi="GHEA Grapalat"/>
          <w:bCs/>
        </w:rPr>
      </w:pPr>
      <w:r w:rsidRPr="009A3C5A">
        <w:rPr>
          <w:rFonts w:ascii="GHEA Grapalat" w:hAnsi="GHEA Grapalat"/>
          <w:bCs/>
        </w:rPr>
        <w:t>7.16 Права и обязанности Клиента по настоящему Соглашению осуществляются сотрудниками Главы Малатийско-Себастианского административного района Еревана в порядке, установленном законодательством Республики Армения.</w:t>
      </w:r>
    </w:p>
    <w:p w14:paraId="2BEBB044" w14:textId="77777777" w:rsidR="000619E7" w:rsidRPr="000C58D3" w:rsidRDefault="000619E7" w:rsidP="0041572A">
      <w:pPr>
        <w:widowControl w:val="0"/>
        <w:spacing w:after="160" w:line="360" w:lineRule="auto"/>
        <w:rPr>
          <w:rFonts w:ascii="GHEA Grapalat" w:hAnsi="GHEA Grapalat"/>
          <w:bCs/>
        </w:rPr>
      </w:pP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60225BC3" w14:textId="77777777" w:rsidR="00503A20" w:rsidRDefault="00503A20" w:rsidP="003B2F27">
      <w:pPr>
        <w:widowControl w:val="0"/>
        <w:spacing w:after="160" w:line="360" w:lineRule="auto"/>
        <w:jc w:val="right"/>
        <w:rPr>
          <w:rFonts w:ascii="GHEA Grapalat" w:hAnsi="GHEA Grapalat"/>
          <w:i/>
          <w:color w:val="000000" w:themeColor="text1"/>
        </w:rPr>
        <w:sectPr w:rsidR="00503A20"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51A5A554"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B453F7">
        <w:rPr>
          <w:rFonts w:ascii="GHEA Grapalat" w:hAnsi="GHEA Grapalat"/>
          <w:b/>
          <w:color w:val="000000" w:themeColor="text1"/>
          <w:sz w:val="22"/>
          <w:szCs w:val="22"/>
          <w:lang w:val="hy-AM"/>
        </w:rPr>
        <w:t>ԵՔ-ԳՀԾՁԲ-</w:t>
      </w:r>
      <w:r w:rsidR="00963EC7">
        <w:rPr>
          <w:rFonts w:ascii="GHEA Grapalat" w:hAnsi="GHEA Grapalat"/>
          <w:b/>
          <w:color w:val="000000" w:themeColor="text1"/>
          <w:sz w:val="22"/>
          <w:szCs w:val="22"/>
          <w:lang w:val="hy-AM"/>
        </w:rPr>
        <w:t>26/53</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17060BA1"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5"/>
        <w:t>*</w:t>
      </w:r>
    </w:p>
    <w:p w14:paraId="4BF991CD" w14:textId="77777777" w:rsidR="009A3C5A" w:rsidRDefault="009A3C5A" w:rsidP="003F1117">
      <w:pPr>
        <w:widowControl w:val="0"/>
        <w:spacing w:after="160" w:line="360" w:lineRule="auto"/>
        <w:jc w:val="center"/>
        <w:rPr>
          <w:rFonts w:ascii="GHEA Grapalat" w:hAnsi="GHEA Grapalat"/>
          <w:color w:val="000000" w:themeColor="text1"/>
        </w:rPr>
      </w:pPr>
    </w:p>
    <w:p w14:paraId="08C3A44A" w14:textId="77777777" w:rsidR="009A3C5A" w:rsidRPr="00003FAD" w:rsidRDefault="009A3C5A" w:rsidP="003F1117">
      <w:pPr>
        <w:widowControl w:val="0"/>
        <w:spacing w:after="160" w:line="360" w:lineRule="auto"/>
        <w:jc w:val="center"/>
        <w:rPr>
          <w:rFonts w:ascii="GHEA Grapalat" w:hAnsi="GHEA Grapalat"/>
          <w:color w:val="000000" w:themeColor="text1"/>
        </w:rPr>
      </w:pPr>
    </w:p>
    <w:tbl>
      <w:tblPr>
        <w:tblW w:w="14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2439"/>
        <w:gridCol w:w="4044"/>
        <w:gridCol w:w="1126"/>
        <w:gridCol w:w="1052"/>
        <w:gridCol w:w="762"/>
        <w:gridCol w:w="2051"/>
        <w:gridCol w:w="1757"/>
      </w:tblGrid>
      <w:tr w:rsidR="00003FAD" w:rsidRPr="00B21033" w14:paraId="2A212F9A" w14:textId="77777777" w:rsidTr="00503A20">
        <w:trPr>
          <w:trHeight w:val="422"/>
          <w:jc w:val="center"/>
        </w:trPr>
        <w:tc>
          <w:tcPr>
            <w:tcW w:w="14071" w:type="dxa"/>
            <w:gridSpan w:val="8"/>
          </w:tcPr>
          <w:p w14:paraId="7315E5E3" w14:textId="77777777" w:rsidR="008178CA" w:rsidRPr="00B21033" w:rsidRDefault="008178CA" w:rsidP="000622B9">
            <w:pPr>
              <w:widowControl w:val="0"/>
              <w:spacing w:after="120"/>
              <w:jc w:val="center"/>
              <w:rPr>
                <w:rFonts w:ascii="GHEA Grapalat" w:hAnsi="GHEA Grapalat"/>
                <w:color w:val="000000" w:themeColor="text1"/>
                <w:sz w:val="18"/>
                <w:szCs w:val="18"/>
              </w:rPr>
            </w:pPr>
            <w:r w:rsidRPr="00B21033">
              <w:rPr>
                <w:rFonts w:ascii="GHEA Grapalat" w:hAnsi="GHEA Grapalat"/>
                <w:color w:val="000000" w:themeColor="text1"/>
                <w:sz w:val="18"/>
                <w:szCs w:val="18"/>
              </w:rPr>
              <w:t>Услуги</w:t>
            </w:r>
          </w:p>
        </w:tc>
      </w:tr>
      <w:tr w:rsidR="0014494F" w:rsidRPr="00B21033" w14:paraId="370448B6" w14:textId="77777777" w:rsidTr="005B43D5">
        <w:trPr>
          <w:trHeight w:val="247"/>
          <w:jc w:val="center"/>
        </w:trPr>
        <w:tc>
          <w:tcPr>
            <w:tcW w:w="864" w:type="dxa"/>
            <w:vMerge w:val="restart"/>
            <w:vAlign w:val="center"/>
          </w:tcPr>
          <w:p w14:paraId="562BDD6B" w14:textId="60545B31" w:rsidR="008178CA" w:rsidRPr="00B21033" w:rsidRDefault="0014494F" w:rsidP="000622B9">
            <w:pPr>
              <w:widowControl w:val="0"/>
              <w:spacing w:after="120"/>
              <w:jc w:val="center"/>
              <w:rPr>
                <w:rFonts w:ascii="GHEA Grapalat" w:hAnsi="GHEA Grapalat"/>
                <w:color w:val="000000" w:themeColor="text1"/>
                <w:sz w:val="18"/>
                <w:szCs w:val="18"/>
              </w:rPr>
            </w:pPr>
            <w:r w:rsidRPr="00B21033">
              <w:rPr>
                <w:rFonts w:ascii="GHEA Grapalat" w:hAnsi="GHEA Grapalat"/>
                <w:color w:val="000000" w:themeColor="text1"/>
                <w:sz w:val="18"/>
                <w:szCs w:val="18"/>
              </w:rPr>
              <w:t>Н/Л</w:t>
            </w:r>
          </w:p>
        </w:tc>
        <w:tc>
          <w:tcPr>
            <w:tcW w:w="2448" w:type="dxa"/>
            <w:vMerge w:val="restart"/>
            <w:vAlign w:val="center"/>
          </w:tcPr>
          <w:p w14:paraId="6BDA2DBB" w14:textId="77777777" w:rsidR="008178CA" w:rsidRPr="00B21033" w:rsidRDefault="008178CA" w:rsidP="000622B9">
            <w:pPr>
              <w:widowControl w:val="0"/>
              <w:spacing w:after="120"/>
              <w:jc w:val="center"/>
              <w:rPr>
                <w:rFonts w:ascii="GHEA Grapalat" w:hAnsi="GHEA Grapalat"/>
                <w:color w:val="000000" w:themeColor="text1"/>
                <w:sz w:val="18"/>
                <w:szCs w:val="18"/>
              </w:rPr>
            </w:pPr>
            <w:r w:rsidRPr="00B21033">
              <w:rPr>
                <w:rFonts w:ascii="GHEA Grapalat" w:hAnsi="GHEA Grapalat"/>
                <w:color w:val="000000" w:themeColor="text1"/>
                <w:sz w:val="18"/>
                <w:szCs w:val="18"/>
              </w:rPr>
              <w:t xml:space="preserve">промежуточный код, </w:t>
            </w:r>
            <w:r w:rsidRPr="00B21033">
              <w:rPr>
                <w:rFonts w:ascii="GHEA Grapalat" w:hAnsi="GHEA Grapalat"/>
                <w:color w:val="000000" w:themeColor="text1"/>
                <w:sz w:val="18"/>
                <w:szCs w:val="18"/>
              </w:rPr>
              <w:lastRenderedPageBreak/>
              <w:t>предусмотренный планом закупок по классификации ЕЗК (CPV)</w:t>
            </w:r>
          </w:p>
        </w:tc>
        <w:tc>
          <w:tcPr>
            <w:tcW w:w="4139" w:type="dxa"/>
            <w:vMerge w:val="restart"/>
            <w:vAlign w:val="center"/>
          </w:tcPr>
          <w:p w14:paraId="2C19534C" w14:textId="77777777" w:rsidR="008178CA" w:rsidRPr="00B21033" w:rsidRDefault="008178CA" w:rsidP="000622B9">
            <w:pPr>
              <w:widowControl w:val="0"/>
              <w:spacing w:after="120"/>
              <w:jc w:val="center"/>
              <w:rPr>
                <w:rFonts w:ascii="GHEA Grapalat" w:hAnsi="GHEA Grapalat"/>
                <w:color w:val="000000" w:themeColor="text1"/>
                <w:sz w:val="18"/>
                <w:szCs w:val="18"/>
              </w:rPr>
            </w:pPr>
            <w:r w:rsidRPr="00B21033">
              <w:rPr>
                <w:rFonts w:ascii="GHEA Grapalat" w:hAnsi="GHEA Grapalat"/>
                <w:color w:val="000000" w:themeColor="text1"/>
                <w:sz w:val="18"/>
                <w:szCs w:val="18"/>
              </w:rPr>
              <w:lastRenderedPageBreak/>
              <w:t>техническая характеристика</w:t>
            </w:r>
          </w:p>
        </w:tc>
        <w:tc>
          <w:tcPr>
            <w:tcW w:w="1130" w:type="dxa"/>
            <w:vMerge w:val="restart"/>
            <w:vAlign w:val="center"/>
          </w:tcPr>
          <w:p w14:paraId="629D67E5" w14:textId="77777777" w:rsidR="008178CA" w:rsidRPr="00B21033" w:rsidRDefault="008178CA" w:rsidP="000622B9">
            <w:pPr>
              <w:widowControl w:val="0"/>
              <w:spacing w:after="120"/>
              <w:jc w:val="center"/>
              <w:rPr>
                <w:rFonts w:ascii="GHEA Grapalat" w:hAnsi="GHEA Grapalat"/>
                <w:color w:val="000000" w:themeColor="text1"/>
                <w:sz w:val="18"/>
                <w:szCs w:val="18"/>
              </w:rPr>
            </w:pPr>
            <w:r w:rsidRPr="00B21033">
              <w:rPr>
                <w:rFonts w:ascii="GHEA Grapalat" w:hAnsi="GHEA Grapalat"/>
                <w:color w:val="000000" w:themeColor="text1"/>
                <w:sz w:val="18"/>
                <w:szCs w:val="18"/>
              </w:rPr>
              <w:t xml:space="preserve">единица </w:t>
            </w:r>
            <w:r w:rsidRPr="00B21033">
              <w:rPr>
                <w:rFonts w:ascii="GHEA Grapalat" w:hAnsi="GHEA Grapalat"/>
                <w:color w:val="000000" w:themeColor="text1"/>
                <w:sz w:val="18"/>
                <w:szCs w:val="18"/>
              </w:rPr>
              <w:lastRenderedPageBreak/>
              <w:t>измерения</w:t>
            </w:r>
          </w:p>
        </w:tc>
        <w:tc>
          <w:tcPr>
            <w:tcW w:w="1052" w:type="dxa"/>
            <w:vMerge w:val="restart"/>
            <w:vAlign w:val="center"/>
          </w:tcPr>
          <w:p w14:paraId="4BA79B80" w14:textId="77777777" w:rsidR="008178CA" w:rsidRPr="00B21033" w:rsidRDefault="008178CA" w:rsidP="000622B9">
            <w:pPr>
              <w:widowControl w:val="0"/>
              <w:spacing w:after="120"/>
              <w:jc w:val="center"/>
              <w:rPr>
                <w:rFonts w:ascii="GHEA Grapalat" w:hAnsi="GHEA Grapalat"/>
                <w:color w:val="000000" w:themeColor="text1"/>
                <w:sz w:val="18"/>
                <w:szCs w:val="18"/>
              </w:rPr>
            </w:pPr>
            <w:r w:rsidRPr="00B21033">
              <w:rPr>
                <w:rFonts w:ascii="GHEA Grapalat" w:hAnsi="GHEA Grapalat"/>
                <w:color w:val="000000" w:themeColor="text1"/>
                <w:sz w:val="18"/>
                <w:szCs w:val="18"/>
              </w:rPr>
              <w:lastRenderedPageBreak/>
              <w:t xml:space="preserve">общая </w:t>
            </w:r>
            <w:r w:rsidRPr="00B21033">
              <w:rPr>
                <w:rFonts w:ascii="GHEA Grapalat" w:hAnsi="GHEA Grapalat"/>
                <w:color w:val="000000" w:themeColor="text1"/>
                <w:sz w:val="18"/>
                <w:szCs w:val="18"/>
              </w:rPr>
              <w:lastRenderedPageBreak/>
              <w:t>цена/драм РА</w:t>
            </w:r>
          </w:p>
        </w:tc>
        <w:tc>
          <w:tcPr>
            <w:tcW w:w="762" w:type="dxa"/>
            <w:vMerge w:val="restart"/>
            <w:vAlign w:val="center"/>
          </w:tcPr>
          <w:p w14:paraId="78055922" w14:textId="77777777" w:rsidR="008178CA" w:rsidRPr="00B21033" w:rsidRDefault="008178CA" w:rsidP="000622B9">
            <w:pPr>
              <w:widowControl w:val="0"/>
              <w:spacing w:after="120"/>
              <w:jc w:val="center"/>
              <w:rPr>
                <w:rFonts w:ascii="GHEA Grapalat" w:hAnsi="GHEA Grapalat"/>
                <w:color w:val="000000" w:themeColor="text1"/>
                <w:sz w:val="18"/>
                <w:szCs w:val="18"/>
              </w:rPr>
            </w:pPr>
            <w:r w:rsidRPr="00B21033">
              <w:rPr>
                <w:rFonts w:ascii="GHEA Grapalat" w:hAnsi="GHEA Grapalat"/>
                <w:color w:val="000000" w:themeColor="text1"/>
                <w:sz w:val="18"/>
                <w:szCs w:val="18"/>
              </w:rPr>
              <w:lastRenderedPageBreak/>
              <w:t xml:space="preserve">общий </w:t>
            </w:r>
            <w:r w:rsidRPr="00B21033">
              <w:rPr>
                <w:rFonts w:ascii="GHEA Grapalat" w:hAnsi="GHEA Grapalat"/>
                <w:color w:val="000000" w:themeColor="text1"/>
                <w:sz w:val="18"/>
                <w:szCs w:val="18"/>
              </w:rPr>
              <w:lastRenderedPageBreak/>
              <w:t>объем</w:t>
            </w:r>
          </w:p>
        </w:tc>
        <w:tc>
          <w:tcPr>
            <w:tcW w:w="3676" w:type="dxa"/>
            <w:gridSpan w:val="2"/>
            <w:vAlign w:val="center"/>
          </w:tcPr>
          <w:p w14:paraId="0039732D" w14:textId="77777777" w:rsidR="008178CA" w:rsidRPr="00B21033" w:rsidRDefault="008178CA" w:rsidP="000622B9">
            <w:pPr>
              <w:widowControl w:val="0"/>
              <w:spacing w:after="120"/>
              <w:jc w:val="center"/>
              <w:rPr>
                <w:rFonts w:ascii="GHEA Grapalat" w:hAnsi="GHEA Grapalat"/>
                <w:color w:val="000000" w:themeColor="text1"/>
                <w:sz w:val="18"/>
                <w:szCs w:val="18"/>
              </w:rPr>
            </w:pPr>
            <w:r w:rsidRPr="00B21033">
              <w:rPr>
                <w:rFonts w:ascii="GHEA Grapalat" w:hAnsi="GHEA Grapalat"/>
                <w:color w:val="000000" w:themeColor="text1"/>
                <w:sz w:val="18"/>
                <w:szCs w:val="18"/>
              </w:rPr>
              <w:lastRenderedPageBreak/>
              <w:t>предоставления</w:t>
            </w:r>
          </w:p>
        </w:tc>
      </w:tr>
      <w:tr w:rsidR="0014494F" w:rsidRPr="00B21033" w14:paraId="150361BB" w14:textId="77777777" w:rsidTr="005B43D5">
        <w:trPr>
          <w:trHeight w:val="501"/>
          <w:jc w:val="center"/>
        </w:trPr>
        <w:tc>
          <w:tcPr>
            <w:tcW w:w="864" w:type="dxa"/>
            <w:vMerge/>
            <w:vAlign w:val="center"/>
          </w:tcPr>
          <w:p w14:paraId="3A662CE9" w14:textId="77777777" w:rsidR="008178CA" w:rsidRPr="00B21033" w:rsidRDefault="008178CA" w:rsidP="000622B9">
            <w:pPr>
              <w:widowControl w:val="0"/>
              <w:spacing w:after="120"/>
              <w:jc w:val="center"/>
              <w:rPr>
                <w:rFonts w:ascii="GHEA Grapalat" w:hAnsi="GHEA Grapalat"/>
                <w:color w:val="000000" w:themeColor="text1"/>
                <w:sz w:val="18"/>
                <w:szCs w:val="18"/>
              </w:rPr>
            </w:pPr>
          </w:p>
        </w:tc>
        <w:tc>
          <w:tcPr>
            <w:tcW w:w="2448" w:type="dxa"/>
            <w:vMerge/>
            <w:vAlign w:val="center"/>
          </w:tcPr>
          <w:p w14:paraId="7CD5B0BF" w14:textId="77777777" w:rsidR="008178CA" w:rsidRPr="00B21033" w:rsidRDefault="008178CA" w:rsidP="000622B9">
            <w:pPr>
              <w:widowControl w:val="0"/>
              <w:spacing w:after="120"/>
              <w:jc w:val="center"/>
              <w:rPr>
                <w:rFonts w:ascii="GHEA Grapalat" w:hAnsi="GHEA Grapalat"/>
                <w:color w:val="000000" w:themeColor="text1"/>
                <w:sz w:val="18"/>
                <w:szCs w:val="18"/>
              </w:rPr>
            </w:pPr>
          </w:p>
        </w:tc>
        <w:tc>
          <w:tcPr>
            <w:tcW w:w="4139" w:type="dxa"/>
            <w:vMerge/>
            <w:vAlign w:val="center"/>
          </w:tcPr>
          <w:p w14:paraId="2CEA81E1" w14:textId="77777777" w:rsidR="008178CA" w:rsidRPr="00B21033" w:rsidRDefault="008178CA" w:rsidP="000622B9">
            <w:pPr>
              <w:widowControl w:val="0"/>
              <w:spacing w:after="120"/>
              <w:jc w:val="center"/>
              <w:rPr>
                <w:rFonts w:ascii="GHEA Grapalat" w:hAnsi="GHEA Grapalat"/>
                <w:color w:val="000000" w:themeColor="text1"/>
                <w:sz w:val="18"/>
                <w:szCs w:val="18"/>
              </w:rPr>
            </w:pPr>
          </w:p>
        </w:tc>
        <w:tc>
          <w:tcPr>
            <w:tcW w:w="1130" w:type="dxa"/>
            <w:vMerge/>
            <w:vAlign w:val="center"/>
          </w:tcPr>
          <w:p w14:paraId="3B855D32" w14:textId="77777777" w:rsidR="008178CA" w:rsidRPr="00B21033"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B21033" w:rsidRDefault="008178CA" w:rsidP="000622B9">
            <w:pPr>
              <w:widowControl w:val="0"/>
              <w:spacing w:after="120"/>
              <w:jc w:val="center"/>
              <w:rPr>
                <w:rFonts w:ascii="GHEA Grapalat" w:hAnsi="GHEA Grapalat"/>
                <w:color w:val="000000" w:themeColor="text1"/>
                <w:sz w:val="18"/>
                <w:szCs w:val="18"/>
              </w:rPr>
            </w:pPr>
          </w:p>
        </w:tc>
        <w:tc>
          <w:tcPr>
            <w:tcW w:w="762" w:type="dxa"/>
            <w:vMerge/>
            <w:vAlign w:val="center"/>
          </w:tcPr>
          <w:p w14:paraId="08D7AC72" w14:textId="77777777" w:rsidR="008178CA" w:rsidRPr="00B21033" w:rsidRDefault="008178CA" w:rsidP="000622B9">
            <w:pPr>
              <w:widowControl w:val="0"/>
              <w:spacing w:after="120"/>
              <w:jc w:val="center"/>
              <w:rPr>
                <w:rFonts w:ascii="GHEA Grapalat" w:hAnsi="GHEA Grapalat"/>
                <w:color w:val="000000" w:themeColor="text1"/>
                <w:sz w:val="18"/>
                <w:szCs w:val="18"/>
              </w:rPr>
            </w:pPr>
          </w:p>
        </w:tc>
        <w:tc>
          <w:tcPr>
            <w:tcW w:w="2115" w:type="dxa"/>
            <w:vAlign w:val="center"/>
          </w:tcPr>
          <w:p w14:paraId="54FF5573" w14:textId="77777777" w:rsidR="008178CA" w:rsidRPr="00B21033" w:rsidRDefault="008178CA" w:rsidP="000622B9">
            <w:pPr>
              <w:widowControl w:val="0"/>
              <w:spacing w:after="120"/>
              <w:jc w:val="center"/>
              <w:rPr>
                <w:rFonts w:ascii="GHEA Grapalat" w:hAnsi="GHEA Grapalat"/>
                <w:color w:val="000000" w:themeColor="text1"/>
                <w:sz w:val="18"/>
                <w:szCs w:val="18"/>
              </w:rPr>
            </w:pPr>
            <w:r w:rsidRPr="00B21033">
              <w:rPr>
                <w:rFonts w:ascii="GHEA Grapalat" w:hAnsi="GHEA Grapalat"/>
                <w:color w:val="000000" w:themeColor="text1"/>
                <w:sz w:val="18"/>
                <w:szCs w:val="18"/>
              </w:rPr>
              <w:t>адрес</w:t>
            </w:r>
          </w:p>
        </w:tc>
        <w:tc>
          <w:tcPr>
            <w:tcW w:w="1561" w:type="dxa"/>
            <w:vAlign w:val="center"/>
          </w:tcPr>
          <w:p w14:paraId="627DF3EB" w14:textId="77777777" w:rsidR="008178CA" w:rsidRPr="00B21033" w:rsidRDefault="008178CA" w:rsidP="000622B9">
            <w:pPr>
              <w:widowControl w:val="0"/>
              <w:spacing w:after="120"/>
              <w:jc w:val="center"/>
              <w:rPr>
                <w:rFonts w:ascii="GHEA Grapalat" w:hAnsi="GHEA Grapalat"/>
                <w:color w:val="000000" w:themeColor="text1"/>
                <w:sz w:val="18"/>
                <w:szCs w:val="18"/>
                <w:lang w:val="en-US"/>
              </w:rPr>
            </w:pPr>
            <w:r w:rsidRPr="00B21033">
              <w:rPr>
                <w:rFonts w:ascii="GHEA Grapalat" w:hAnsi="GHEA Grapalat"/>
                <w:color w:val="000000" w:themeColor="text1"/>
                <w:sz w:val="18"/>
                <w:szCs w:val="18"/>
              </w:rPr>
              <w:t>срок</w:t>
            </w:r>
            <w:r w:rsidRPr="00B21033">
              <w:rPr>
                <w:rStyle w:val="FootnoteReference"/>
                <w:rFonts w:ascii="GHEA Grapalat" w:hAnsi="GHEA Grapalat"/>
                <w:color w:val="000000" w:themeColor="text1"/>
                <w:sz w:val="18"/>
                <w:szCs w:val="18"/>
              </w:rPr>
              <w:footnoteReference w:customMarkFollows="1" w:id="16"/>
              <w:t>**</w:t>
            </w:r>
          </w:p>
        </w:tc>
      </w:tr>
      <w:tr w:rsidR="00B2122A" w:rsidRPr="00B21033" w14:paraId="1446E2C5" w14:textId="77777777" w:rsidTr="00D336F7">
        <w:trPr>
          <w:trHeight w:val="277"/>
          <w:jc w:val="center"/>
        </w:trPr>
        <w:tc>
          <w:tcPr>
            <w:tcW w:w="864" w:type="dxa"/>
            <w:vAlign w:val="center"/>
          </w:tcPr>
          <w:p w14:paraId="3C9E8543" w14:textId="77777777" w:rsidR="00B2122A" w:rsidRPr="00B21033" w:rsidRDefault="00B2122A" w:rsidP="00B2122A">
            <w:pPr>
              <w:pStyle w:val="BodyTextIndent2"/>
              <w:spacing w:line="240" w:lineRule="auto"/>
              <w:ind w:firstLine="0"/>
              <w:jc w:val="center"/>
              <w:rPr>
                <w:rFonts w:ascii="GHEA Grapalat" w:hAnsi="GHEA Grapalat" w:cs="Helvetica"/>
                <w:b/>
                <w:bCs/>
                <w:sz w:val="18"/>
                <w:szCs w:val="18"/>
                <w:shd w:val="clear" w:color="auto" w:fill="FFFFFF"/>
              </w:rPr>
            </w:pPr>
            <w:r w:rsidRPr="00B21033">
              <w:rPr>
                <w:rFonts w:ascii="GHEA Grapalat" w:hAnsi="GHEA Grapalat" w:cs="Helvetica"/>
                <w:b/>
                <w:bCs/>
                <w:sz w:val="18"/>
                <w:szCs w:val="18"/>
                <w:shd w:val="clear" w:color="auto" w:fill="FFFFFF"/>
              </w:rPr>
              <w:t>1</w:t>
            </w:r>
          </w:p>
          <w:p w14:paraId="60CD3563" w14:textId="7A4177D1" w:rsidR="00B2122A" w:rsidRPr="00B21033" w:rsidRDefault="00B2122A" w:rsidP="00B2122A">
            <w:pPr>
              <w:widowControl w:val="0"/>
              <w:spacing w:after="120"/>
              <w:jc w:val="center"/>
              <w:rPr>
                <w:rFonts w:ascii="GHEA Grapalat" w:hAnsi="GHEA Grapalat"/>
                <w:color w:val="000000" w:themeColor="text1"/>
                <w:sz w:val="18"/>
                <w:szCs w:val="18"/>
              </w:rPr>
            </w:pPr>
          </w:p>
        </w:tc>
        <w:tc>
          <w:tcPr>
            <w:tcW w:w="2448" w:type="dxa"/>
            <w:vAlign w:val="center"/>
          </w:tcPr>
          <w:p w14:paraId="3B85EE68" w14:textId="5351D98A" w:rsidR="00B2122A" w:rsidRPr="002630B8" w:rsidRDefault="00B2122A" w:rsidP="00B2122A">
            <w:pPr>
              <w:pStyle w:val="ListParagraph"/>
              <w:widowControl w:val="0"/>
              <w:spacing w:after="120"/>
              <w:rPr>
                <w:rFonts w:ascii="GHEA Grapalat" w:hAnsi="GHEA Grapalat"/>
                <w:color w:val="000000" w:themeColor="text1"/>
                <w:sz w:val="20"/>
                <w:szCs w:val="20"/>
              </w:rPr>
            </w:pPr>
            <w:r>
              <w:rPr>
                <w:rFonts w:ascii="Calibri" w:hAnsi="Calibri" w:cs="Calibri"/>
                <w:color w:val="000000"/>
                <w:sz w:val="28"/>
                <w:szCs w:val="28"/>
              </w:rPr>
              <w:t>50311240/2</w:t>
            </w:r>
          </w:p>
        </w:tc>
        <w:tc>
          <w:tcPr>
            <w:tcW w:w="4139" w:type="dxa"/>
            <w:vAlign w:val="center"/>
          </w:tcPr>
          <w:p w14:paraId="1C17E4A6" w14:textId="1A747E72" w:rsidR="00B2122A" w:rsidRPr="009A3C5A" w:rsidRDefault="00B2122A" w:rsidP="00B2122A">
            <w:pPr>
              <w:widowControl w:val="0"/>
              <w:spacing w:after="120"/>
              <w:jc w:val="center"/>
              <w:rPr>
                <w:rFonts w:ascii="GHEA Grapalat" w:hAnsi="GHEA Grapalat"/>
                <w:color w:val="000000" w:themeColor="text1"/>
              </w:rPr>
            </w:pPr>
            <w:r w:rsidRPr="009A3C5A">
              <w:rPr>
                <w:rFonts w:ascii="GHEA Grapalat" w:hAnsi="GHEA Grapalat" w:cs="Calibri"/>
                <w:b/>
                <w:bCs/>
                <w:i/>
                <w:iCs/>
              </w:rPr>
              <w:t>Обслуживание и текущий ремонт копировальных аппаратов и лазерных принтеров</w:t>
            </w:r>
            <w:r w:rsidRPr="009A3C5A">
              <w:rPr>
                <w:rFonts w:ascii="GHEA Grapalat" w:hAnsi="GHEA Grapalat" w:cs="Calibri"/>
                <w:color w:val="000000"/>
              </w:rPr>
              <w:t xml:space="preserve">- следующих принтеров: Hp 1005, Hp 1018, Canon 3050, Hp 1020,Canon 4410, Hp1010, SAMSUNG SCX 3400, RICON SP 210,  Canon LBP 6000B, </w:t>
            </w:r>
            <w:r w:rsidRPr="009A3C5A">
              <w:rPr>
                <w:rFonts w:ascii="GHEA Grapalat" w:hAnsi="GHEA Grapalat" w:cs="Calibri"/>
                <w:color w:val="000000"/>
              </w:rPr>
              <w:lastRenderedPageBreak/>
              <w:t>Canon MF 3010, Canon MF 229DW,Canon MF 237w, Canon l1800,Canon L1300,Canon L850, Hp 1300, SAMSUNG M 2020,SAMSUNG ML 2160,SAMSUNG SCX-3400, Hp p1102 профилактика, диагностика, замена нескольких комплектующих (замена термопленки в печке, замена тефлонового вала в печке, замена резинового вала в печке, ремонт или замена блока питания, замена разделительной площадки, замена резинового вала подачи бумаги, замена печки, замена зубчатого колеса, замена печатающей головки, замена шлейфа, замена шлейфа пульта управления, замена передней и верхней крышек, замена редуктора, перепрограммирование аппарата, при необходимости выявление и устранение дефектов.</w:t>
            </w:r>
          </w:p>
        </w:tc>
        <w:tc>
          <w:tcPr>
            <w:tcW w:w="1130" w:type="dxa"/>
            <w:vAlign w:val="center"/>
          </w:tcPr>
          <w:p w14:paraId="5BAB781D" w14:textId="57FE7FE6" w:rsidR="00B2122A" w:rsidRPr="00B21033" w:rsidRDefault="00B2122A" w:rsidP="00B2122A">
            <w:pPr>
              <w:widowControl w:val="0"/>
              <w:spacing w:after="120"/>
              <w:jc w:val="center"/>
              <w:rPr>
                <w:rFonts w:ascii="GHEA Grapalat" w:hAnsi="GHEA Grapalat"/>
                <w:color w:val="000000" w:themeColor="text1"/>
                <w:sz w:val="18"/>
                <w:szCs w:val="18"/>
              </w:rPr>
            </w:pPr>
            <w:r w:rsidRPr="00B21033">
              <w:rPr>
                <w:rFonts w:ascii="GHEA Grapalat" w:hAnsi="GHEA Grapalat"/>
                <w:sz w:val="18"/>
                <w:szCs w:val="18"/>
                <w:lang w:val="hy-AM"/>
              </w:rPr>
              <w:lastRenderedPageBreak/>
              <w:t>драм</w:t>
            </w:r>
          </w:p>
        </w:tc>
        <w:tc>
          <w:tcPr>
            <w:tcW w:w="1052" w:type="dxa"/>
            <w:vAlign w:val="center"/>
          </w:tcPr>
          <w:p w14:paraId="5C2BD922" w14:textId="57C19BF6" w:rsidR="00B2122A" w:rsidRPr="00B21033" w:rsidRDefault="00B2122A" w:rsidP="00B2122A">
            <w:pPr>
              <w:widowControl w:val="0"/>
              <w:spacing w:after="120"/>
              <w:jc w:val="center"/>
              <w:rPr>
                <w:rFonts w:ascii="GHEA Grapalat" w:hAnsi="GHEA Grapalat"/>
                <w:color w:val="000000" w:themeColor="text1"/>
                <w:sz w:val="18"/>
                <w:szCs w:val="18"/>
              </w:rPr>
            </w:pPr>
          </w:p>
        </w:tc>
        <w:tc>
          <w:tcPr>
            <w:tcW w:w="762" w:type="dxa"/>
            <w:vAlign w:val="center"/>
          </w:tcPr>
          <w:p w14:paraId="1935DD13" w14:textId="516E4890" w:rsidR="00B2122A" w:rsidRPr="00B21033" w:rsidRDefault="00B2122A" w:rsidP="00B2122A">
            <w:pPr>
              <w:widowControl w:val="0"/>
              <w:spacing w:after="120"/>
              <w:jc w:val="center"/>
              <w:rPr>
                <w:rFonts w:ascii="GHEA Grapalat" w:hAnsi="GHEA Grapalat"/>
                <w:color w:val="000000" w:themeColor="text1"/>
                <w:sz w:val="18"/>
                <w:szCs w:val="18"/>
              </w:rPr>
            </w:pPr>
            <w:r w:rsidRPr="00B21033">
              <w:rPr>
                <w:rFonts w:ascii="GHEA Grapalat" w:hAnsi="GHEA Grapalat"/>
                <w:color w:val="000000" w:themeColor="text1"/>
                <w:sz w:val="18"/>
                <w:szCs w:val="18"/>
              </w:rPr>
              <w:t>1</w:t>
            </w:r>
          </w:p>
        </w:tc>
        <w:tc>
          <w:tcPr>
            <w:tcW w:w="2115" w:type="dxa"/>
            <w:vAlign w:val="center"/>
          </w:tcPr>
          <w:p w14:paraId="426ECEB6" w14:textId="5A1C5DB6" w:rsidR="00B2122A" w:rsidRPr="00B21033" w:rsidRDefault="00B2122A" w:rsidP="00B2122A">
            <w:pPr>
              <w:widowControl w:val="0"/>
              <w:spacing w:after="120"/>
              <w:jc w:val="center"/>
              <w:rPr>
                <w:rFonts w:ascii="GHEA Grapalat" w:hAnsi="GHEA Grapalat"/>
                <w:color w:val="000000" w:themeColor="text1"/>
                <w:sz w:val="18"/>
                <w:szCs w:val="18"/>
              </w:rPr>
            </w:pPr>
            <w:r>
              <w:rPr>
                <w:rFonts w:ascii="GHEA Grapalat" w:hAnsi="GHEA Grapalat" w:cs="Calibri"/>
                <w:color w:val="000000"/>
              </w:rPr>
              <w:t>Себастия 32</w:t>
            </w:r>
          </w:p>
        </w:tc>
        <w:tc>
          <w:tcPr>
            <w:tcW w:w="1561" w:type="dxa"/>
            <w:vAlign w:val="center"/>
          </w:tcPr>
          <w:p w14:paraId="2FFCE76C" w14:textId="0D43E763" w:rsidR="00B2122A" w:rsidRPr="00B21033" w:rsidRDefault="00B2122A" w:rsidP="00B2122A">
            <w:pPr>
              <w:widowControl w:val="0"/>
              <w:spacing w:after="120"/>
              <w:jc w:val="center"/>
              <w:rPr>
                <w:rFonts w:ascii="GHEA Grapalat" w:hAnsi="GHEA Grapalat"/>
                <w:color w:val="000000" w:themeColor="text1"/>
                <w:sz w:val="18"/>
                <w:szCs w:val="18"/>
              </w:rPr>
            </w:pPr>
            <w:r>
              <w:rPr>
                <w:rFonts w:ascii="GHEA Grapalat" w:hAnsi="GHEA Grapalat" w:cs="Calibri"/>
                <w:color w:val="000000"/>
              </w:rPr>
              <w:t>С даты вступления договора в силу 25.12.2026 включительно</w:t>
            </w:r>
          </w:p>
        </w:tc>
      </w:tr>
      <w:tr w:rsidR="00B2122A" w:rsidRPr="00B21033" w14:paraId="532DE369" w14:textId="77777777" w:rsidTr="00D336F7">
        <w:trPr>
          <w:trHeight w:val="277"/>
          <w:jc w:val="center"/>
        </w:trPr>
        <w:tc>
          <w:tcPr>
            <w:tcW w:w="864" w:type="dxa"/>
            <w:vAlign w:val="center"/>
          </w:tcPr>
          <w:p w14:paraId="3E01A97C" w14:textId="227A0F15" w:rsidR="00B2122A" w:rsidRPr="00B21033" w:rsidRDefault="00B2122A" w:rsidP="00B2122A">
            <w:pPr>
              <w:pStyle w:val="BodyTextIndent2"/>
              <w:spacing w:line="240" w:lineRule="auto"/>
              <w:ind w:firstLine="0"/>
              <w:jc w:val="center"/>
              <w:rPr>
                <w:rFonts w:ascii="GHEA Grapalat" w:hAnsi="GHEA Grapalat" w:cs="Helvetica"/>
                <w:b/>
                <w:bCs/>
                <w:sz w:val="18"/>
                <w:szCs w:val="18"/>
                <w:shd w:val="clear" w:color="auto" w:fill="FFFFFF"/>
              </w:rPr>
            </w:pPr>
            <w:r>
              <w:rPr>
                <w:rFonts w:ascii="GHEA Grapalat" w:hAnsi="GHEA Grapalat" w:cs="Helvetica"/>
                <w:b/>
                <w:bCs/>
                <w:sz w:val="18"/>
                <w:szCs w:val="18"/>
                <w:shd w:val="clear" w:color="auto" w:fill="FFFFFF"/>
              </w:rPr>
              <w:t>2</w:t>
            </w:r>
          </w:p>
        </w:tc>
        <w:tc>
          <w:tcPr>
            <w:tcW w:w="2448" w:type="dxa"/>
            <w:vAlign w:val="center"/>
          </w:tcPr>
          <w:p w14:paraId="60CFD096" w14:textId="06136119" w:rsidR="00B2122A" w:rsidRPr="00B21033" w:rsidRDefault="00B2122A" w:rsidP="00B2122A">
            <w:pPr>
              <w:pStyle w:val="ListParagraph"/>
              <w:widowControl w:val="0"/>
              <w:spacing w:after="120"/>
              <w:rPr>
                <w:rFonts w:ascii="GHEA Grapalat" w:hAnsi="GHEA Grapalat" w:cs="Arial Armenian"/>
                <w:sz w:val="18"/>
                <w:szCs w:val="18"/>
              </w:rPr>
            </w:pPr>
            <w:r>
              <w:rPr>
                <w:rFonts w:ascii="Calibri" w:hAnsi="Calibri" w:cs="Calibri"/>
                <w:color w:val="000000"/>
                <w:sz w:val="28"/>
                <w:szCs w:val="28"/>
              </w:rPr>
              <w:t>50311120/6</w:t>
            </w:r>
          </w:p>
        </w:tc>
        <w:tc>
          <w:tcPr>
            <w:tcW w:w="4139" w:type="dxa"/>
            <w:vAlign w:val="center"/>
          </w:tcPr>
          <w:p w14:paraId="1F8202D4" w14:textId="0223999C" w:rsidR="00B2122A" w:rsidRPr="009A3C5A" w:rsidRDefault="00B2122A" w:rsidP="00B2122A">
            <w:pPr>
              <w:jc w:val="center"/>
              <w:rPr>
                <w:rFonts w:ascii="GHEA Grapalat" w:hAnsi="GHEA Grapalat" w:cs="Arial"/>
                <w:color w:val="000000"/>
              </w:rPr>
            </w:pPr>
            <w:r w:rsidRPr="009A3C5A">
              <w:rPr>
                <w:rFonts w:ascii="GHEA Grapalat" w:hAnsi="GHEA Grapalat" w:cs="Calibri"/>
                <w:b/>
                <w:bCs/>
                <w:i/>
                <w:iCs/>
              </w:rPr>
              <w:t>Обслуживание и текущий ремонт компьютеров</w:t>
            </w:r>
            <w:r w:rsidRPr="009A3C5A">
              <w:rPr>
                <w:rFonts w:ascii="GHEA Grapalat" w:hAnsi="GHEA Grapalat" w:cs="Calibri"/>
                <w:color w:val="000000"/>
              </w:rPr>
              <w:t xml:space="preserve"> - профилактика, установка и </w:t>
            </w:r>
            <w:r w:rsidRPr="009A3C5A">
              <w:rPr>
                <w:rFonts w:ascii="GHEA Grapalat" w:hAnsi="GHEA Grapalat" w:cs="Calibri"/>
                <w:color w:val="000000"/>
              </w:rPr>
              <w:lastRenderedPageBreak/>
              <w:t xml:space="preserve">настройка операционной системы и стандартного пакета программ, восстановление работоспособности компьютера, поврежденного от вирусов, ремонт или замена материнской платы, замена  устройств памяти (RAM DDR, DDR2, DDR3,DDR4), ремонт или замена жесткого диска (HDD, SSD), замена охладителя CPU, замена блока питания /450W-550W/, замена охладителей  компьютерного корпуса, а также при возможности модернизация компьютера в соответствии с операционными системами WINDOWS 7, WINDOWS 10,WINDOWS 11. </w:t>
            </w:r>
          </w:p>
        </w:tc>
        <w:tc>
          <w:tcPr>
            <w:tcW w:w="1130" w:type="dxa"/>
            <w:vAlign w:val="center"/>
          </w:tcPr>
          <w:p w14:paraId="59B34DEA" w14:textId="77777777" w:rsidR="00B2122A" w:rsidRPr="00B21033" w:rsidRDefault="00B2122A" w:rsidP="00B2122A">
            <w:pPr>
              <w:widowControl w:val="0"/>
              <w:spacing w:after="120"/>
              <w:jc w:val="center"/>
              <w:rPr>
                <w:rFonts w:ascii="GHEA Grapalat" w:hAnsi="GHEA Grapalat"/>
                <w:sz w:val="18"/>
                <w:szCs w:val="18"/>
                <w:lang w:val="hy-AM"/>
              </w:rPr>
            </w:pPr>
          </w:p>
        </w:tc>
        <w:tc>
          <w:tcPr>
            <w:tcW w:w="1052" w:type="dxa"/>
            <w:vAlign w:val="center"/>
          </w:tcPr>
          <w:p w14:paraId="4EC0EE1D" w14:textId="77777777" w:rsidR="00B2122A" w:rsidRPr="00B21033" w:rsidRDefault="00B2122A" w:rsidP="00B2122A">
            <w:pPr>
              <w:widowControl w:val="0"/>
              <w:spacing w:after="120"/>
              <w:jc w:val="center"/>
              <w:rPr>
                <w:rFonts w:ascii="GHEA Grapalat" w:hAnsi="GHEA Grapalat"/>
                <w:color w:val="000000" w:themeColor="text1"/>
                <w:sz w:val="18"/>
                <w:szCs w:val="18"/>
              </w:rPr>
            </w:pPr>
          </w:p>
        </w:tc>
        <w:tc>
          <w:tcPr>
            <w:tcW w:w="762" w:type="dxa"/>
            <w:vAlign w:val="center"/>
          </w:tcPr>
          <w:p w14:paraId="5A7B9BC9" w14:textId="77777777" w:rsidR="00B2122A" w:rsidRPr="00B21033" w:rsidRDefault="00B2122A" w:rsidP="00B2122A">
            <w:pPr>
              <w:widowControl w:val="0"/>
              <w:spacing w:after="120"/>
              <w:jc w:val="center"/>
              <w:rPr>
                <w:rFonts w:ascii="GHEA Grapalat" w:hAnsi="GHEA Grapalat"/>
                <w:color w:val="000000" w:themeColor="text1"/>
                <w:sz w:val="18"/>
                <w:szCs w:val="18"/>
              </w:rPr>
            </w:pPr>
          </w:p>
        </w:tc>
        <w:tc>
          <w:tcPr>
            <w:tcW w:w="2115" w:type="dxa"/>
            <w:vAlign w:val="center"/>
          </w:tcPr>
          <w:p w14:paraId="53145246" w14:textId="01107365" w:rsidR="00B2122A" w:rsidRPr="005B43D5" w:rsidRDefault="00B2122A" w:rsidP="00B2122A">
            <w:pPr>
              <w:jc w:val="center"/>
              <w:rPr>
                <w:rFonts w:ascii="GHEA Grapalat" w:hAnsi="GHEA Grapalat" w:cs="Arial Armenian"/>
                <w:sz w:val="16"/>
                <w:szCs w:val="16"/>
              </w:rPr>
            </w:pPr>
            <w:r>
              <w:rPr>
                <w:rFonts w:ascii="GHEA Grapalat" w:hAnsi="GHEA Grapalat" w:cs="Calibri"/>
                <w:color w:val="000000"/>
              </w:rPr>
              <w:t>Себастия 32</w:t>
            </w:r>
          </w:p>
        </w:tc>
        <w:tc>
          <w:tcPr>
            <w:tcW w:w="1561" w:type="dxa"/>
            <w:vAlign w:val="center"/>
          </w:tcPr>
          <w:p w14:paraId="4DA5229E" w14:textId="6F27A688" w:rsidR="00B2122A" w:rsidRDefault="00B2122A" w:rsidP="00B2122A">
            <w:pPr>
              <w:jc w:val="center"/>
              <w:rPr>
                <w:rFonts w:ascii="GHEA Grapalat" w:hAnsi="GHEA Grapalat" w:cs="Arial"/>
                <w:sz w:val="20"/>
                <w:szCs w:val="20"/>
              </w:rPr>
            </w:pPr>
            <w:r>
              <w:rPr>
                <w:rFonts w:ascii="GHEA Grapalat" w:hAnsi="GHEA Grapalat" w:cs="Calibri"/>
                <w:color w:val="000000"/>
              </w:rPr>
              <w:t xml:space="preserve">С даты вступления договора в </w:t>
            </w:r>
            <w:r>
              <w:rPr>
                <w:rFonts w:ascii="GHEA Grapalat" w:hAnsi="GHEA Grapalat" w:cs="Calibri"/>
                <w:color w:val="000000"/>
              </w:rPr>
              <w:lastRenderedPageBreak/>
              <w:t>силу 25.12.2026 включительно</w:t>
            </w:r>
          </w:p>
        </w:tc>
      </w:tr>
      <w:tr w:rsidR="00B2122A" w:rsidRPr="00B21033" w14:paraId="444FDD85" w14:textId="77777777" w:rsidTr="00D336F7">
        <w:trPr>
          <w:trHeight w:val="277"/>
          <w:jc w:val="center"/>
        </w:trPr>
        <w:tc>
          <w:tcPr>
            <w:tcW w:w="864" w:type="dxa"/>
            <w:vAlign w:val="center"/>
          </w:tcPr>
          <w:p w14:paraId="140B5BE0" w14:textId="3FA16D99" w:rsidR="00B2122A" w:rsidRPr="00B21033" w:rsidRDefault="00B2122A" w:rsidP="00B2122A">
            <w:pPr>
              <w:pStyle w:val="BodyTextIndent2"/>
              <w:spacing w:line="240" w:lineRule="auto"/>
              <w:ind w:firstLine="0"/>
              <w:jc w:val="center"/>
              <w:rPr>
                <w:rFonts w:ascii="GHEA Grapalat" w:hAnsi="GHEA Grapalat" w:cs="Helvetica"/>
                <w:b/>
                <w:bCs/>
                <w:sz w:val="18"/>
                <w:szCs w:val="18"/>
                <w:shd w:val="clear" w:color="auto" w:fill="FFFFFF"/>
              </w:rPr>
            </w:pPr>
            <w:r>
              <w:rPr>
                <w:rFonts w:ascii="GHEA Grapalat" w:hAnsi="GHEA Grapalat" w:cs="Helvetica"/>
                <w:b/>
                <w:bCs/>
                <w:sz w:val="18"/>
                <w:szCs w:val="18"/>
                <w:shd w:val="clear" w:color="auto" w:fill="FFFFFF"/>
              </w:rPr>
              <w:lastRenderedPageBreak/>
              <w:t>3</w:t>
            </w:r>
          </w:p>
        </w:tc>
        <w:tc>
          <w:tcPr>
            <w:tcW w:w="2448" w:type="dxa"/>
            <w:vAlign w:val="center"/>
          </w:tcPr>
          <w:p w14:paraId="12D05594" w14:textId="3080A704" w:rsidR="00B2122A" w:rsidRPr="00B21033" w:rsidRDefault="00B2122A" w:rsidP="00B2122A">
            <w:pPr>
              <w:pStyle w:val="ListParagraph"/>
              <w:widowControl w:val="0"/>
              <w:spacing w:after="120"/>
              <w:rPr>
                <w:rFonts w:ascii="GHEA Grapalat" w:hAnsi="GHEA Grapalat" w:cs="Arial Armenian"/>
                <w:sz w:val="18"/>
                <w:szCs w:val="18"/>
              </w:rPr>
            </w:pPr>
            <w:r>
              <w:rPr>
                <w:rFonts w:ascii="Calibri" w:hAnsi="Calibri" w:cs="Calibri"/>
                <w:color w:val="000000"/>
                <w:sz w:val="28"/>
                <w:szCs w:val="28"/>
              </w:rPr>
              <w:t>50311120/7</w:t>
            </w:r>
          </w:p>
        </w:tc>
        <w:tc>
          <w:tcPr>
            <w:tcW w:w="4139" w:type="dxa"/>
            <w:vAlign w:val="center"/>
          </w:tcPr>
          <w:p w14:paraId="5D6FC0E4" w14:textId="2AC8A002" w:rsidR="00B2122A" w:rsidRPr="009A3C5A" w:rsidRDefault="00B2122A" w:rsidP="00B2122A">
            <w:pPr>
              <w:jc w:val="center"/>
              <w:rPr>
                <w:rFonts w:ascii="GHEA Grapalat" w:hAnsi="GHEA Grapalat" w:cs="Arial"/>
                <w:color w:val="000000"/>
              </w:rPr>
            </w:pPr>
            <w:r w:rsidRPr="009A3C5A">
              <w:rPr>
                <w:rFonts w:ascii="GHEA Grapalat" w:hAnsi="GHEA Grapalat" w:cs="Calibri"/>
                <w:b/>
                <w:bCs/>
                <w:i/>
                <w:iCs/>
              </w:rPr>
              <w:t>Заправка картриджей</w:t>
            </w:r>
            <w:r w:rsidRPr="009A3C5A">
              <w:rPr>
                <w:rFonts w:ascii="GHEA Grapalat" w:hAnsi="GHEA Grapalat" w:cs="Calibri"/>
                <w:i/>
                <w:iCs/>
              </w:rPr>
              <w:t xml:space="preserve"> </w:t>
            </w:r>
            <w:r w:rsidRPr="009A3C5A">
              <w:rPr>
                <w:rFonts w:ascii="GHEA Grapalat" w:hAnsi="GHEA Grapalat" w:cs="Calibri"/>
                <w:color w:val="000000"/>
              </w:rPr>
              <w:t xml:space="preserve">-35A, 85A, 12A, 337A,92A, 15A,13A,Canon 312,Canon 725,Canon 337,Canon 737 Starter L,Canon 325, Canon 925, SP200HE, SAMSUNG D101s  профилактика картриджей и замена или ремонт нескольких комплектующих вместе, заправка картриджа, замена барабана </w:t>
            </w:r>
            <w:r w:rsidRPr="009A3C5A">
              <w:rPr>
                <w:rFonts w:ascii="GHEA Grapalat" w:hAnsi="GHEA Grapalat" w:cs="Calibri"/>
                <w:color w:val="000000"/>
              </w:rPr>
              <w:lastRenderedPageBreak/>
              <w:t>картриджа, замена магнитного вала, замена ножа, замена коротрона, замена ракеля, обнуление чипа, при необходимости выявление и устранение дефектов (заправленный картридж должен исключать все дефекты и неисправности).</w:t>
            </w:r>
          </w:p>
        </w:tc>
        <w:tc>
          <w:tcPr>
            <w:tcW w:w="1130" w:type="dxa"/>
            <w:vAlign w:val="center"/>
          </w:tcPr>
          <w:p w14:paraId="2347D886" w14:textId="77777777" w:rsidR="00B2122A" w:rsidRPr="00B21033" w:rsidRDefault="00B2122A" w:rsidP="00B2122A">
            <w:pPr>
              <w:widowControl w:val="0"/>
              <w:spacing w:after="120"/>
              <w:jc w:val="center"/>
              <w:rPr>
                <w:rFonts w:ascii="GHEA Grapalat" w:hAnsi="GHEA Grapalat"/>
                <w:sz w:val="18"/>
                <w:szCs w:val="18"/>
                <w:lang w:val="hy-AM"/>
              </w:rPr>
            </w:pPr>
          </w:p>
        </w:tc>
        <w:tc>
          <w:tcPr>
            <w:tcW w:w="1052" w:type="dxa"/>
            <w:vAlign w:val="center"/>
          </w:tcPr>
          <w:p w14:paraId="164A6386" w14:textId="77777777" w:rsidR="00B2122A" w:rsidRPr="00B21033" w:rsidRDefault="00B2122A" w:rsidP="00B2122A">
            <w:pPr>
              <w:widowControl w:val="0"/>
              <w:spacing w:after="120"/>
              <w:jc w:val="center"/>
              <w:rPr>
                <w:rFonts w:ascii="GHEA Grapalat" w:hAnsi="GHEA Grapalat"/>
                <w:color w:val="000000" w:themeColor="text1"/>
                <w:sz w:val="18"/>
                <w:szCs w:val="18"/>
              </w:rPr>
            </w:pPr>
          </w:p>
        </w:tc>
        <w:tc>
          <w:tcPr>
            <w:tcW w:w="762" w:type="dxa"/>
            <w:vAlign w:val="center"/>
          </w:tcPr>
          <w:p w14:paraId="3ED8D329" w14:textId="77777777" w:rsidR="00B2122A" w:rsidRPr="00B21033" w:rsidRDefault="00B2122A" w:rsidP="00B2122A">
            <w:pPr>
              <w:widowControl w:val="0"/>
              <w:spacing w:after="120"/>
              <w:jc w:val="center"/>
              <w:rPr>
                <w:rFonts w:ascii="GHEA Grapalat" w:hAnsi="GHEA Grapalat"/>
                <w:color w:val="000000" w:themeColor="text1"/>
                <w:sz w:val="18"/>
                <w:szCs w:val="18"/>
              </w:rPr>
            </w:pPr>
          </w:p>
        </w:tc>
        <w:tc>
          <w:tcPr>
            <w:tcW w:w="2115" w:type="dxa"/>
            <w:vAlign w:val="center"/>
          </w:tcPr>
          <w:p w14:paraId="1F29B0AD" w14:textId="5F2C9C20" w:rsidR="00B2122A" w:rsidRPr="005B43D5" w:rsidRDefault="00B2122A" w:rsidP="00B2122A">
            <w:pPr>
              <w:jc w:val="center"/>
              <w:rPr>
                <w:rFonts w:ascii="GHEA Grapalat" w:hAnsi="GHEA Grapalat" w:cs="Arial Armenian"/>
                <w:sz w:val="16"/>
                <w:szCs w:val="16"/>
              </w:rPr>
            </w:pPr>
            <w:r>
              <w:rPr>
                <w:rFonts w:ascii="GHEA Grapalat" w:hAnsi="GHEA Grapalat" w:cs="Calibri"/>
                <w:color w:val="000000"/>
              </w:rPr>
              <w:t>Себастия 32</w:t>
            </w:r>
          </w:p>
        </w:tc>
        <w:tc>
          <w:tcPr>
            <w:tcW w:w="1561" w:type="dxa"/>
            <w:vAlign w:val="center"/>
          </w:tcPr>
          <w:p w14:paraId="1D6B9C17" w14:textId="4D6E7295" w:rsidR="00B2122A" w:rsidRDefault="00B2122A" w:rsidP="00B2122A">
            <w:pPr>
              <w:jc w:val="center"/>
              <w:rPr>
                <w:rFonts w:ascii="GHEA Grapalat" w:hAnsi="GHEA Grapalat" w:cs="Arial"/>
                <w:sz w:val="20"/>
                <w:szCs w:val="20"/>
              </w:rPr>
            </w:pPr>
            <w:r>
              <w:rPr>
                <w:rFonts w:ascii="GHEA Grapalat" w:hAnsi="GHEA Grapalat" w:cs="Calibri"/>
                <w:color w:val="000000"/>
              </w:rPr>
              <w:t>С даты вступления договора в силу 25.12.2026 включительно</w:t>
            </w:r>
          </w:p>
        </w:tc>
      </w:tr>
    </w:tbl>
    <w:p w14:paraId="212726B4" w14:textId="77777777" w:rsidR="00503A20" w:rsidRPr="00B2122A" w:rsidRDefault="00503A20" w:rsidP="00B2122A">
      <w:pPr>
        <w:widowControl w:val="0"/>
        <w:spacing w:after="160" w:line="360" w:lineRule="auto"/>
        <w:rPr>
          <w:rFonts w:ascii="GHEA Grapalat" w:hAnsi="GHEA Grapalat"/>
          <w:i/>
          <w:color w:val="000000" w:themeColor="text1"/>
        </w:rPr>
        <w:sectPr w:rsidR="00503A20" w:rsidRPr="00B2122A" w:rsidSect="00503A20">
          <w:footnotePr>
            <w:pos w:val="beneathText"/>
          </w:footnotePr>
          <w:pgSz w:w="16840" w:h="11907" w:orient="landscape" w:code="9"/>
          <w:pgMar w:top="1411" w:right="432" w:bottom="1411" w:left="850" w:header="562" w:footer="562" w:gutter="0"/>
          <w:cols w:space="720"/>
          <w:titlePg/>
          <w:docGrid w:linePitch="326"/>
        </w:sectPr>
      </w:pPr>
    </w:p>
    <w:p w14:paraId="24827728" w14:textId="77777777" w:rsidR="000E54A8" w:rsidRDefault="000E54A8" w:rsidP="00B2122A">
      <w:pPr>
        <w:tabs>
          <w:tab w:val="left" w:pos="1695"/>
        </w:tabs>
        <w:jc w:val="center"/>
        <w:rPr>
          <w:rFonts w:ascii="GHEA Grapalat" w:hAnsi="GHEA Grapalat"/>
          <w:b/>
          <w:bCs/>
          <w:sz w:val="28"/>
          <w:szCs w:val="28"/>
          <w:lang w:val="hy-AM"/>
        </w:rPr>
      </w:pPr>
      <w:r w:rsidRPr="000E54A8">
        <w:rPr>
          <w:rFonts w:ascii="GHEA Grapalat" w:hAnsi="GHEA Grapalat"/>
          <w:b/>
          <w:bCs/>
          <w:sz w:val="28"/>
          <w:szCs w:val="28"/>
        </w:rPr>
        <w:lastRenderedPageBreak/>
        <w:t>Услуги по обслуживанию и текущему ремонту компьютерных устройств и оборудования администрации главы административного района Малатия-Себастия</w:t>
      </w:r>
    </w:p>
    <w:p w14:paraId="3DDDA571" w14:textId="2B26E58C" w:rsidR="00B2122A" w:rsidRPr="00A9700B" w:rsidRDefault="00B2122A" w:rsidP="00B2122A">
      <w:pPr>
        <w:tabs>
          <w:tab w:val="left" w:pos="1695"/>
        </w:tabs>
        <w:jc w:val="center"/>
        <w:rPr>
          <w:rFonts w:ascii="GHEA Grapalat" w:hAnsi="GHEA Grapalat"/>
          <w:b/>
          <w:bCs/>
          <w:sz w:val="28"/>
          <w:szCs w:val="28"/>
        </w:rPr>
      </w:pPr>
      <w:r w:rsidRPr="00B443C5">
        <w:rPr>
          <w:rFonts w:ascii="GHEA Grapalat" w:hAnsi="GHEA Grapalat"/>
          <w:b/>
          <w:bCs/>
          <w:sz w:val="28"/>
          <w:szCs w:val="28"/>
        </w:rPr>
        <w:t>Прайс-лист</w:t>
      </w:r>
      <w:r>
        <w:rPr>
          <w:rFonts w:ascii="GHEA Grapalat" w:hAnsi="GHEA Grapalat"/>
          <w:b/>
          <w:bCs/>
          <w:sz w:val="28"/>
          <w:szCs w:val="28"/>
        </w:rPr>
        <w:t xml:space="preserve"> </w:t>
      </w:r>
    </w:p>
    <w:p w14:paraId="17F4BCC9" w14:textId="77777777" w:rsidR="002630B8" w:rsidRDefault="002630B8" w:rsidP="00B2122A">
      <w:pPr>
        <w:widowControl w:val="0"/>
        <w:spacing w:after="160" w:line="360" w:lineRule="auto"/>
        <w:rPr>
          <w:rFonts w:ascii="GHEA Grapalat" w:hAnsi="GHEA Grapalat"/>
          <w:i/>
          <w:color w:val="000000" w:themeColor="text1"/>
        </w:rPr>
      </w:pPr>
    </w:p>
    <w:tbl>
      <w:tblPr>
        <w:tblStyle w:val="TableGrid"/>
        <w:tblpPr w:leftFromText="180" w:rightFromText="180" w:vertAnchor="page" w:horzAnchor="margin" w:tblpY="5251"/>
        <w:tblW w:w="10434" w:type="dxa"/>
        <w:tblLook w:val="04A0" w:firstRow="1" w:lastRow="0" w:firstColumn="1" w:lastColumn="0" w:noHBand="0" w:noVBand="1"/>
      </w:tblPr>
      <w:tblGrid>
        <w:gridCol w:w="7280"/>
        <w:gridCol w:w="3154"/>
      </w:tblGrid>
      <w:tr w:rsidR="00B2122A" w:rsidRPr="00A9700B" w14:paraId="2A4378BA" w14:textId="77777777" w:rsidTr="002D4343">
        <w:trPr>
          <w:trHeight w:val="841"/>
        </w:trPr>
        <w:tc>
          <w:tcPr>
            <w:tcW w:w="7280" w:type="dxa"/>
          </w:tcPr>
          <w:p w14:paraId="22FB3AD2" w14:textId="77777777" w:rsidR="00B2122A" w:rsidRPr="006918F1" w:rsidRDefault="00B2122A" w:rsidP="002D4343">
            <w:pPr>
              <w:rPr>
                <w:rFonts w:ascii="GHEA Grapalat" w:hAnsi="GHEA Grapalat" w:cs="Calibri"/>
                <w:b/>
                <w:bCs/>
                <w:sz w:val="20"/>
                <w:szCs w:val="20"/>
                <w:lang w:val="hy-AM"/>
              </w:rPr>
            </w:pPr>
            <w:r w:rsidRPr="006918F1">
              <w:rPr>
                <w:rFonts w:ascii="GHEA Grapalat" w:hAnsi="GHEA Grapalat" w:cs="Calibri"/>
                <w:b/>
                <w:bCs/>
                <w:sz w:val="20"/>
                <w:szCs w:val="20"/>
              </w:rPr>
              <w:t>Часть</w:t>
            </w:r>
            <w:r w:rsidRPr="006918F1">
              <w:rPr>
                <w:rFonts w:ascii="GHEA Grapalat" w:hAnsi="GHEA Grapalat" w:cs="Calibri"/>
                <w:b/>
                <w:bCs/>
                <w:sz w:val="20"/>
                <w:szCs w:val="20"/>
                <w:lang w:val="hy-AM"/>
              </w:rPr>
              <w:t xml:space="preserve"> 1</w:t>
            </w:r>
          </w:p>
          <w:p w14:paraId="1B0C4EED" w14:textId="77777777" w:rsidR="00B2122A" w:rsidRPr="00F023EF" w:rsidRDefault="00B2122A" w:rsidP="002D4343">
            <w:pPr>
              <w:rPr>
                <w:rFonts w:ascii="GHEA Grapalat" w:hAnsi="GHEA Grapalat"/>
                <w:sz w:val="20"/>
                <w:szCs w:val="20"/>
              </w:rPr>
            </w:pPr>
            <w:r w:rsidRPr="00F023EF">
              <w:rPr>
                <w:rFonts w:ascii="GHEA Grapalat" w:hAnsi="GHEA Grapalat" w:cs="Calibri"/>
                <w:b/>
                <w:bCs/>
                <w:sz w:val="20"/>
                <w:szCs w:val="20"/>
              </w:rPr>
              <w:t>Техническое обслуживание и текущий ремонт копировальных аппаратов и лазерных принтеров:</w:t>
            </w:r>
          </w:p>
        </w:tc>
        <w:tc>
          <w:tcPr>
            <w:tcW w:w="3154" w:type="dxa"/>
          </w:tcPr>
          <w:p w14:paraId="423C9C42" w14:textId="77777777" w:rsidR="00B2122A" w:rsidRPr="006918F1" w:rsidRDefault="00B2122A" w:rsidP="002D4343">
            <w:pPr>
              <w:rPr>
                <w:rFonts w:ascii="GHEA Grapalat" w:hAnsi="GHEA Grapalat"/>
                <w:sz w:val="20"/>
                <w:szCs w:val="20"/>
                <w:lang w:val="hy-AM"/>
              </w:rPr>
            </w:pPr>
            <w:r w:rsidRPr="006918F1">
              <w:rPr>
                <w:rFonts w:ascii="GHEA Grapalat" w:hAnsi="GHEA Grapalat"/>
                <w:sz w:val="20"/>
                <w:szCs w:val="20"/>
              </w:rPr>
              <w:t>Максимальная цена за единицу каждого вида услуги /драм РА/</w:t>
            </w:r>
          </w:p>
        </w:tc>
      </w:tr>
      <w:tr w:rsidR="00B2122A" w:rsidRPr="006918F1" w14:paraId="67BEED08" w14:textId="77777777" w:rsidTr="002D4343">
        <w:trPr>
          <w:trHeight w:val="251"/>
        </w:trPr>
        <w:tc>
          <w:tcPr>
            <w:tcW w:w="7280" w:type="dxa"/>
            <w:vAlign w:val="center"/>
          </w:tcPr>
          <w:p w14:paraId="797B4EDC" w14:textId="77777777" w:rsidR="00B2122A" w:rsidRPr="006918F1" w:rsidRDefault="00B2122A" w:rsidP="002D4343">
            <w:pPr>
              <w:rPr>
                <w:rFonts w:ascii="GHEA Grapalat" w:hAnsi="GHEA Grapalat" w:cs="Calibri"/>
                <w:b/>
                <w:bCs/>
                <w:sz w:val="20"/>
                <w:szCs w:val="20"/>
              </w:rPr>
            </w:pPr>
            <w:r w:rsidRPr="006918F1">
              <w:rPr>
                <w:rFonts w:ascii="GHEA Grapalat" w:hAnsi="GHEA Grapalat" w:cs="Calibri"/>
                <w:b/>
                <w:bCs/>
                <w:sz w:val="20"/>
                <w:szCs w:val="20"/>
              </w:rPr>
              <w:t>Принтеров</w:t>
            </w:r>
          </w:p>
        </w:tc>
        <w:tc>
          <w:tcPr>
            <w:tcW w:w="3154" w:type="dxa"/>
          </w:tcPr>
          <w:p w14:paraId="0A8D3F38" w14:textId="77777777" w:rsidR="00B2122A" w:rsidRPr="006918F1" w:rsidRDefault="00B2122A" w:rsidP="002D4343">
            <w:pPr>
              <w:rPr>
                <w:rFonts w:ascii="GHEA Grapalat" w:hAnsi="GHEA Grapalat"/>
                <w:sz w:val="20"/>
                <w:szCs w:val="20"/>
                <w:lang w:val="hy-AM"/>
              </w:rPr>
            </w:pPr>
          </w:p>
        </w:tc>
      </w:tr>
      <w:tr w:rsidR="00B2122A" w:rsidRPr="006918F1" w14:paraId="45188C65" w14:textId="77777777" w:rsidTr="002D4343">
        <w:trPr>
          <w:trHeight w:val="251"/>
        </w:trPr>
        <w:tc>
          <w:tcPr>
            <w:tcW w:w="7280" w:type="dxa"/>
            <w:vAlign w:val="center"/>
          </w:tcPr>
          <w:p w14:paraId="229833C2" w14:textId="77777777" w:rsidR="00B2122A" w:rsidRPr="006918F1" w:rsidRDefault="00B2122A" w:rsidP="002D4343">
            <w:pPr>
              <w:rPr>
                <w:rFonts w:ascii="GHEA Grapalat" w:hAnsi="GHEA Grapalat" w:cs="Calibri"/>
                <w:sz w:val="20"/>
                <w:szCs w:val="20"/>
              </w:rPr>
            </w:pPr>
            <w:r w:rsidRPr="006918F1">
              <w:rPr>
                <w:rFonts w:ascii="GHEA Grapalat" w:hAnsi="GHEA Grapalat" w:cs="Calibri"/>
                <w:sz w:val="20"/>
                <w:szCs w:val="20"/>
              </w:rPr>
              <w:t>Ремонт</w:t>
            </w:r>
          </w:p>
        </w:tc>
        <w:tc>
          <w:tcPr>
            <w:tcW w:w="3154" w:type="dxa"/>
          </w:tcPr>
          <w:p w14:paraId="440669E0"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5000</w:t>
            </w:r>
          </w:p>
        </w:tc>
      </w:tr>
      <w:tr w:rsidR="00B2122A" w:rsidRPr="006918F1" w14:paraId="29740A56" w14:textId="77777777" w:rsidTr="002D4343">
        <w:trPr>
          <w:trHeight w:val="251"/>
        </w:trPr>
        <w:tc>
          <w:tcPr>
            <w:tcW w:w="7280" w:type="dxa"/>
            <w:vAlign w:val="center"/>
          </w:tcPr>
          <w:p w14:paraId="59CEC63F" w14:textId="77777777" w:rsidR="00B2122A" w:rsidRPr="006918F1" w:rsidRDefault="00B2122A" w:rsidP="002D4343">
            <w:pPr>
              <w:rPr>
                <w:rFonts w:ascii="GHEA Grapalat" w:hAnsi="GHEA Grapalat" w:cs="Calibri"/>
                <w:sz w:val="20"/>
                <w:szCs w:val="20"/>
              </w:rPr>
            </w:pPr>
            <w:r w:rsidRPr="006918F1">
              <w:rPr>
                <w:rFonts w:ascii="GHEA Grapalat" w:hAnsi="GHEA Grapalat" w:cs="Calibri"/>
                <w:sz w:val="20"/>
                <w:szCs w:val="20"/>
              </w:rPr>
              <w:t>Профилактика</w:t>
            </w:r>
          </w:p>
        </w:tc>
        <w:tc>
          <w:tcPr>
            <w:tcW w:w="3154" w:type="dxa"/>
          </w:tcPr>
          <w:p w14:paraId="6C984AA2"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3000</w:t>
            </w:r>
          </w:p>
        </w:tc>
      </w:tr>
      <w:tr w:rsidR="00B2122A" w:rsidRPr="006918F1" w14:paraId="0A1CEFA2" w14:textId="77777777" w:rsidTr="002D4343">
        <w:trPr>
          <w:trHeight w:val="251"/>
        </w:trPr>
        <w:tc>
          <w:tcPr>
            <w:tcW w:w="7280" w:type="dxa"/>
            <w:vAlign w:val="center"/>
          </w:tcPr>
          <w:p w14:paraId="63BD44DB" w14:textId="77777777" w:rsidR="00B2122A" w:rsidRPr="006918F1" w:rsidRDefault="00B2122A" w:rsidP="002D4343">
            <w:pPr>
              <w:rPr>
                <w:rFonts w:ascii="GHEA Grapalat" w:hAnsi="GHEA Grapalat" w:cs="Calibri"/>
                <w:sz w:val="20"/>
                <w:szCs w:val="20"/>
              </w:rPr>
            </w:pPr>
            <w:r w:rsidRPr="006918F1">
              <w:rPr>
                <w:rFonts w:ascii="GHEA Grapalat" w:hAnsi="GHEA Grapalat" w:cs="Calibri"/>
                <w:sz w:val="20"/>
                <w:szCs w:val="20"/>
              </w:rPr>
              <w:t>Перепраграммирование Samsung-а</w:t>
            </w:r>
          </w:p>
        </w:tc>
        <w:tc>
          <w:tcPr>
            <w:tcW w:w="3154" w:type="dxa"/>
          </w:tcPr>
          <w:p w14:paraId="6F076790"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5000</w:t>
            </w:r>
          </w:p>
        </w:tc>
      </w:tr>
      <w:tr w:rsidR="00B2122A" w:rsidRPr="006918F1" w14:paraId="2D3D5815" w14:textId="77777777" w:rsidTr="002D4343">
        <w:trPr>
          <w:trHeight w:val="251"/>
        </w:trPr>
        <w:tc>
          <w:tcPr>
            <w:tcW w:w="7280" w:type="dxa"/>
            <w:vAlign w:val="center"/>
          </w:tcPr>
          <w:p w14:paraId="1321D81F" w14:textId="77777777" w:rsidR="00B2122A" w:rsidRPr="006918F1" w:rsidRDefault="00B2122A" w:rsidP="002D4343">
            <w:pPr>
              <w:rPr>
                <w:rFonts w:ascii="GHEA Grapalat" w:hAnsi="GHEA Grapalat" w:cs="Calibri"/>
                <w:sz w:val="20"/>
                <w:szCs w:val="20"/>
              </w:rPr>
            </w:pPr>
            <w:r w:rsidRPr="006918F1">
              <w:rPr>
                <w:rFonts w:ascii="GHEA Grapalat" w:hAnsi="GHEA Grapalat" w:cs="Calibri"/>
                <w:sz w:val="20"/>
                <w:szCs w:val="20"/>
              </w:rPr>
              <w:t>Перепраграммирование HP</w:t>
            </w:r>
          </w:p>
        </w:tc>
        <w:tc>
          <w:tcPr>
            <w:tcW w:w="3154" w:type="dxa"/>
          </w:tcPr>
          <w:p w14:paraId="146CCE91"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5000</w:t>
            </w:r>
          </w:p>
        </w:tc>
      </w:tr>
      <w:tr w:rsidR="00B2122A" w:rsidRPr="006918F1" w14:paraId="030E5E4D" w14:textId="77777777" w:rsidTr="002D4343">
        <w:trPr>
          <w:trHeight w:val="251"/>
        </w:trPr>
        <w:tc>
          <w:tcPr>
            <w:tcW w:w="7280" w:type="dxa"/>
            <w:vAlign w:val="center"/>
          </w:tcPr>
          <w:p w14:paraId="2568FB71" w14:textId="77777777" w:rsidR="00B2122A" w:rsidRPr="006918F1" w:rsidRDefault="00B2122A" w:rsidP="002D4343">
            <w:pPr>
              <w:rPr>
                <w:rFonts w:ascii="GHEA Grapalat" w:hAnsi="GHEA Grapalat" w:cs="Calibri"/>
                <w:sz w:val="20"/>
                <w:szCs w:val="20"/>
              </w:rPr>
            </w:pPr>
            <w:r w:rsidRPr="006918F1">
              <w:rPr>
                <w:rFonts w:ascii="GHEA Grapalat" w:hAnsi="GHEA Grapalat" w:cs="Calibri"/>
                <w:sz w:val="20"/>
                <w:szCs w:val="20"/>
              </w:rPr>
              <w:t>Перепраграммирование Canon</w:t>
            </w:r>
          </w:p>
        </w:tc>
        <w:tc>
          <w:tcPr>
            <w:tcW w:w="3154" w:type="dxa"/>
          </w:tcPr>
          <w:p w14:paraId="4782E169"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5000</w:t>
            </w:r>
          </w:p>
        </w:tc>
      </w:tr>
      <w:tr w:rsidR="00B2122A" w:rsidRPr="006918F1" w14:paraId="3E012025" w14:textId="77777777" w:rsidTr="002D4343">
        <w:trPr>
          <w:trHeight w:val="235"/>
        </w:trPr>
        <w:tc>
          <w:tcPr>
            <w:tcW w:w="7280" w:type="dxa"/>
            <w:vAlign w:val="center"/>
          </w:tcPr>
          <w:p w14:paraId="59446BB0" w14:textId="77777777" w:rsidR="00B2122A" w:rsidRPr="006918F1" w:rsidRDefault="00B2122A" w:rsidP="002D4343">
            <w:pPr>
              <w:rPr>
                <w:rFonts w:ascii="GHEA Grapalat" w:hAnsi="GHEA Grapalat" w:cs="Calibri"/>
                <w:sz w:val="20"/>
                <w:szCs w:val="20"/>
              </w:rPr>
            </w:pPr>
            <w:r w:rsidRPr="006918F1">
              <w:rPr>
                <w:rFonts w:ascii="GHEA Grapalat" w:hAnsi="GHEA Grapalat" w:cs="Calibri"/>
                <w:sz w:val="20"/>
                <w:szCs w:val="20"/>
              </w:rPr>
              <w:t>Перепраграммирование pantum</w:t>
            </w:r>
          </w:p>
        </w:tc>
        <w:tc>
          <w:tcPr>
            <w:tcW w:w="3154" w:type="dxa"/>
          </w:tcPr>
          <w:p w14:paraId="30E4363A"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10000</w:t>
            </w:r>
          </w:p>
        </w:tc>
      </w:tr>
      <w:tr w:rsidR="00B2122A" w:rsidRPr="006918F1" w14:paraId="1653686E" w14:textId="77777777" w:rsidTr="002D4343">
        <w:trPr>
          <w:trHeight w:val="235"/>
        </w:trPr>
        <w:tc>
          <w:tcPr>
            <w:tcW w:w="7280" w:type="dxa"/>
            <w:vAlign w:val="center"/>
          </w:tcPr>
          <w:p w14:paraId="4C3AF372" w14:textId="77777777" w:rsidR="00B2122A" w:rsidRPr="006918F1" w:rsidRDefault="00B2122A" w:rsidP="002D4343">
            <w:pPr>
              <w:rPr>
                <w:rFonts w:ascii="GHEA Grapalat" w:hAnsi="GHEA Grapalat" w:cs="Calibri"/>
                <w:sz w:val="20"/>
                <w:szCs w:val="20"/>
              </w:rPr>
            </w:pPr>
            <w:r w:rsidRPr="006918F1">
              <w:rPr>
                <w:rFonts w:ascii="GHEA Grapalat" w:hAnsi="GHEA Grapalat" w:cs="Calibri"/>
                <w:sz w:val="20"/>
                <w:szCs w:val="20"/>
              </w:rPr>
              <w:t>Ремонт копирующего аппарата</w:t>
            </w:r>
          </w:p>
        </w:tc>
        <w:tc>
          <w:tcPr>
            <w:tcW w:w="3154" w:type="dxa"/>
          </w:tcPr>
          <w:p w14:paraId="0C9A4B9C"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20000</w:t>
            </w:r>
          </w:p>
        </w:tc>
      </w:tr>
      <w:tr w:rsidR="00B2122A" w:rsidRPr="006918F1" w14:paraId="57BE84ED" w14:textId="77777777" w:rsidTr="002D4343">
        <w:trPr>
          <w:trHeight w:val="251"/>
        </w:trPr>
        <w:tc>
          <w:tcPr>
            <w:tcW w:w="7280" w:type="dxa"/>
          </w:tcPr>
          <w:p w14:paraId="18DA05C0" w14:textId="77777777" w:rsidR="00B2122A" w:rsidRPr="006918F1" w:rsidRDefault="00B2122A" w:rsidP="002D4343">
            <w:pPr>
              <w:rPr>
                <w:rFonts w:ascii="GHEA Grapalat" w:hAnsi="GHEA Grapalat" w:cs="Calibri"/>
                <w:b/>
                <w:bCs/>
                <w:sz w:val="20"/>
                <w:szCs w:val="20"/>
              </w:rPr>
            </w:pPr>
            <w:r w:rsidRPr="006918F1">
              <w:rPr>
                <w:rFonts w:ascii="GHEA Grapalat" w:hAnsi="GHEA Grapalat" w:cs="Calibri"/>
                <w:b/>
                <w:bCs/>
                <w:sz w:val="20"/>
                <w:szCs w:val="20"/>
              </w:rPr>
              <w:t>Всего</w:t>
            </w:r>
          </w:p>
        </w:tc>
        <w:tc>
          <w:tcPr>
            <w:tcW w:w="3154" w:type="dxa"/>
          </w:tcPr>
          <w:p w14:paraId="7F1B5CA8" w14:textId="77777777" w:rsidR="00B2122A" w:rsidRPr="006918F1" w:rsidRDefault="00B2122A" w:rsidP="002D4343">
            <w:pPr>
              <w:rPr>
                <w:rFonts w:ascii="GHEA Grapalat" w:hAnsi="GHEA Grapalat"/>
                <w:b/>
                <w:sz w:val="20"/>
                <w:szCs w:val="20"/>
              </w:rPr>
            </w:pPr>
            <w:r w:rsidRPr="006918F1">
              <w:rPr>
                <w:rFonts w:ascii="GHEA Grapalat" w:hAnsi="GHEA Grapalat"/>
                <w:b/>
                <w:sz w:val="20"/>
                <w:szCs w:val="20"/>
              </w:rPr>
              <w:t>53000</w:t>
            </w:r>
          </w:p>
        </w:tc>
      </w:tr>
      <w:tr w:rsidR="00B2122A" w:rsidRPr="00A9700B" w14:paraId="53D28FAF" w14:textId="77777777" w:rsidTr="002D4343">
        <w:trPr>
          <w:trHeight w:val="486"/>
        </w:trPr>
        <w:tc>
          <w:tcPr>
            <w:tcW w:w="7280" w:type="dxa"/>
          </w:tcPr>
          <w:p w14:paraId="42FE6784" w14:textId="77777777" w:rsidR="00B2122A" w:rsidRPr="006918F1" w:rsidRDefault="00B2122A" w:rsidP="002D4343">
            <w:pPr>
              <w:rPr>
                <w:rFonts w:ascii="GHEA Grapalat" w:hAnsi="GHEA Grapalat" w:cs="Calibri"/>
                <w:b/>
                <w:bCs/>
                <w:sz w:val="20"/>
                <w:szCs w:val="20"/>
                <w:lang w:val="hy-AM"/>
              </w:rPr>
            </w:pPr>
            <w:r w:rsidRPr="006918F1">
              <w:rPr>
                <w:rFonts w:ascii="GHEA Grapalat" w:hAnsi="GHEA Grapalat" w:cs="Calibri"/>
                <w:b/>
                <w:bCs/>
                <w:sz w:val="20"/>
                <w:szCs w:val="20"/>
              </w:rPr>
              <w:t>Часть</w:t>
            </w:r>
            <w:r w:rsidRPr="006918F1">
              <w:rPr>
                <w:rFonts w:ascii="GHEA Grapalat" w:hAnsi="GHEA Grapalat" w:cs="Calibri"/>
                <w:b/>
                <w:bCs/>
                <w:sz w:val="20"/>
                <w:szCs w:val="20"/>
                <w:lang w:val="hy-AM"/>
              </w:rPr>
              <w:t xml:space="preserve"> 2 </w:t>
            </w:r>
          </w:p>
          <w:p w14:paraId="34D6109D" w14:textId="77777777" w:rsidR="00B2122A" w:rsidRPr="00F023EF" w:rsidRDefault="00B2122A" w:rsidP="002D4343">
            <w:pPr>
              <w:rPr>
                <w:rFonts w:ascii="GHEA Grapalat" w:hAnsi="GHEA Grapalat"/>
                <w:sz w:val="20"/>
                <w:szCs w:val="20"/>
              </w:rPr>
            </w:pPr>
            <w:r w:rsidRPr="00F023EF">
              <w:rPr>
                <w:rFonts w:ascii="GHEA Grapalat" w:hAnsi="GHEA Grapalat" w:cs="Calibri"/>
                <w:b/>
                <w:bCs/>
                <w:sz w:val="20"/>
                <w:szCs w:val="20"/>
              </w:rPr>
              <w:t>Техническое обслуживание и текущий ремонт компьютеров</w:t>
            </w:r>
          </w:p>
        </w:tc>
        <w:tc>
          <w:tcPr>
            <w:tcW w:w="3154" w:type="dxa"/>
          </w:tcPr>
          <w:p w14:paraId="134832D3" w14:textId="77777777" w:rsidR="00B2122A" w:rsidRPr="006918F1" w:rsidRDefault="00B2122A" w:rsidP="002D4343">
            <w:pPr>
              <w:rPr>
                <w:rFonts w:ascii="GHEA Grapalat" w:hAnsi="GHEA Grapalat"/>
                <w:sz w:val="20"/>
                <w:szCs w:val="20"/>
                <w:lang w:val="hy-AM"/>
              </w:rPr>
            </w:pPr>
          </w:p>
        </w:tc>
      </w:tr>
      <w:tr w:rsidR="00B2122A" w:rsidRPr="006918F1" w14:paraId="2244352B" w14:textId="77777777" w:rsidTr="002D4343">
        <w:trPr>
          <w:trHeight w:val="235"/>
        </w:trPr>
        <w:tc>
          <w:tcPr>
            <w:tcW w:w="7280" w:type="dxa"/>
          </w:tcPr>
          <w:p w14:paraId="4FDF0DE8" w14:textId="77777777" w:rsidR="00B2122A" w:rsidRPr="006918F1" w:rsidRDefault="00B2122A" w:rsidP="002D4343">
            <w:pPr>
              <w:rPr>
                <w:rFonts w:ascii="GHEA Grapalat" w:hAnsi="GHEA Grapalat"/>
                <w:sz w:val="20"/>
                <w:szCs w:val="20"/>
                <w:lang w:val="hy-AM"/>
              </w:rPr>
            </w:pPr>
            <w:r w:rsidRPr="006918F1">
              <w:rPr>
                <w:rFonts w:ascii="GHEA Grapalat" w:hAnsi="GHEA Grapalat"/>
                <w:sz w:val="20"/>
                <w:szCs w:val="20"/>
                <w:lang w:val="hy-AM"/>
              </w:rPr>
              <w:t xml:space="preserve">LGA 1155/1200/1700 </w:t>
            </w:r>
            <w:r w:rsidRPr="006918F1">
              <w:rPr>
                <w:rFonts w:ascii="GHEA Grapalat" w:hAnsi="GHEA Grapalat"/>
                <w:sz w:val="20"/>
                <w:szCs w:val="20"/>
              </w:rPr>
              <w:t>замена материнской платы</w:t>
            </w:r>
          </w:p>
        </w:tc>
        <w:tc>
          <w:tcPr>
            <w:tcW w:w="3154" w:type="dxa"/>
          </w:tcPr>
          <w:p w14:paraId="3B25553F"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5000</w:t>
            </w:r>
          </w:p>
        </w:tc>
      </w:tr>
      <w:tr w:rsidR="00B2122A" w:rsidRPr="006918F1" w14:paraId="2588DFC9" w14:textId="77777777" w:rsidTr="002D4343">
        <w:trPr>
          <w:trHeight w:val="235"/>
        </w:trPr>
        <w:tc>
          <w:tcPr>
            <w:tcW w:w="7280" w:type="dxa"/>
          </w:tcPr>
          <w:p w14:paraId="2DB87FF3" w14:textId="77777777" w:rsidR="00B2122A" w:rsidRPr="006918F1" w:rsidRDefault="00B2122A" w:rsidP="002D4343">
            <w:pPr>
              <w:rPr>
                <w:rFonts w:ascii="GHEA Grapalat" w:hAnsi="GHEA Grapalat"/>
                <w:sz w:val="20"/>
                <w:szCs w:val="20"/>
                <w:lang w:val="hy-AM"/>
              </w:rPr>
            </w:pPr>
            <w:r w:rsidRPr="006918F1">
              <w:rPr>
                <w:rFonts w:ascii="GHEA Grapalat" w:hAnsi="GHEA Grapalat"/>
                <w:sz w:val="20"/>
                <w:szCs w:val="20"/>
                <w:lang w:val="hy-AM"/>
              </w:rPr>
              <w:t xml:space="preserve">LGA 1155/1200/1700 </w:t>
            </w:r>
            <w:r w:rsidRPr="006918F1">
              <w:rPr>
                <w:rFonts w:ascii="GHEA Grapalat" w:hAnsi="GHEA Grapalat"/>
                <w:sz w:val="20"/>
                <w:szCs w:val="20"/>
              </w:rPr>
              <w:t>Ремонт или замена материнской платы</w:t>
            </w:r>
          </w:p>
        </w:tc>
        <w:tc>
          <w:tcPr>
            <w:tcW w:w="3154" w:type="dxa"/>
          </w:tcPr>
          <w:p w14:paraId="1A115224"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20000</w:t>
            </w:r>
          </w:p>
        </w:tc>
      </w:tr>
      <w:tr w:rsidR="00B2122A" w:rsidRPr="006918F1" w14:paraId="6BDB00DE" w14:textId="77777777" w:rsidTr="002D4343">
        <w:trPr>
          <w:trHeight w:val="251"/>
        </w:trPr>
        <w:tc>
          <w:tcPr>
            <w:tcW w:w="7280" w:type="dxa"/>
          </w:tcPr>
          <w:p w14:paraId="0EFDD80C" w14:textId="77777777" w:rsidR="00B2122A" w:rsidRPr="006918F1" w:rsidRDefault="00B2122A" w:rsidP="002D4343">
            <w:pPr>
              <w:rPr>
                <w:rFonts w:ascii="GHEA Grapalat" w:hAnsi="GHEA Grapalat"/>
                <w:sz w:val="20"/>
                <w:szCs w:val="20"/>
                <w:lang w:val="hy-AM"/>
              </w:rPr>
            </w:pPr>
            <w:r w:rsidRPr="006918F1">
              <w:rPr>
                <w:rFonts w:ascii="GHEA Grapalat" w:hAnsi="GHEA Grapalat"/>
                <w:sz w:val="20"/>
                <w:szCs w:val="20"/>
              </w:rPr>
              <w:t>Замена оперативний памятьи или увелечение мощности</w:t>
            </w:r>
          </w:p>
        </w:tc>
        <w:tc>
          <w:tcPr>
            <w:tcW w:w="3154" w:type="dxa"/>
          </w:tcPr>
          <w:p w14:paraId="3B55F669"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3000</w:t>
            </w:r>
          </w:p>
        </w:tc>
      </w:tr>
      <w:tr w:rsidR="00B2122A" w:rsidRPr="006918F1" w14:paraId="20108224" w14:textId="77777777" w:rsidTr="002D4343">
        <w:trPr>
          <w:trHeight w:val="235"/>
        </w:trPr>
        <w:tc>
          <w:tcPr>
            <w:tcW w:w="7280" w:type="dxa"/>
          </w:tcPr>
          <w:p w14:paraId="4BBD45F9"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 xml:space="preserve">Замена жесткого диска SSD </w:t>
            </w:r>
            <w:r w:rsidRPr="006918F1">
              <w:rPr>
                <w:rFonts w:ascii="GHEA Grapalat" w:hAnsi="GHEA Grapalat"/>
                <w:sz w:val="20"/>
                <w:szCs w:val="20"/>
                <w:lang w:val="hy-AM"/>
              </w:rPr>
              <w:t>500</w:t>
            </w:r>
            <w:r w:rsidRPr="006918F1">
              <w:rPr>
                <w:rFonts w:ascii="GHEA Grapalat" w:hAnsi="GHEA Grapalat"/>
                <w:sz w:val="20"/>
                <w:szCs w:val="20"/>
              </w:rPr>
              <w:t>gb</w:t>
            </w:r>
          </w:p>
        </w:tc>
        <w:tc>
          <w:tcPr>
            <w:tcW w:w="3154" w:type="dxa"/>
          </w:tcPr>
          <w:p w14:paraId="37324F14"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3000</w:t>
            </w:r>
          </w:p>
        </w:tc>
      </w:tr>
      <w:tr w:rsidR="00B2122A" w:rsidRPr="006918F1" w14:paraId="6B906528" w14:textId="77777777" w:rsidTr="002D4343">
        <w:trPr>
          <w:trHeight w:val="251"/>
        </w:trPr>
        <w:tc>
          <w:tcPr>
            <w:tcW w:w="7280" w:type="dxa"/>
          </w:tcPr>
          <w:p w14:paraId="345D6AAF"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Замена</w:t>
            </w:r>
            <w:r w:rsidRPr="006918F1">
              <w:rPr>
                <w:rFonts w:ascii="GHEA Grapalat" w:hAnsi="GHEA Grapalat"/>
                <w:sz w:val="20"/>
                <w:szCs w:val="20"/>
                <w:lang w:val="hy-AM"/>
              </w:rPr>
              <w:t xml:space="preserve"> </w:t>
            </w:r>
            <w:r w:rsidRPr="006918F1">
              <w:rPr>
                <w:rFonts w:ascii="GHEA Grapalat" w:hAnsi="GHEA Grapalat"/>
                <w:sz w:val="20"/>
                <w:szCs w:val="20"/>
              </w:rPr>
              <w:t>жесткого диска HDD 1tb</w:t>
            </w:r>
          </w:p>
        </w:tc>
        <w:tc>
          <w:tcPr>
            <w:tcW w:w="3154" w:type="dxa"/>
          </w:tcPr>
          <w:p w14:paraId="7ED2799D"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3000</w:t>
            </w:r>
          </w:p>
        </w:tc>
      </w:tr>
      <w:tr w:rsidR="00B2122A" w:rsidRPr="006918F1" w14:paraId="09CF1C1B" w14:textId="77777777" w:rsidTr="002D4343">
        <w:trPr>
          <w:trHeight w:val="251"/>
        </w:trPr>
        <w:tc>
          <w:tcPr>
            <w:tcW w:w="7280" w:type="dxa"/>
          </w:tcPr>
          <w:p w14:paraId="1D85A9BE"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Замена процессора</w:t>
            </w:r>
            <w:r w:rsidRPr="006918F1">
              <w:rPr>
                <w:rFonts w:ascii="GHEA Grapalat" w:hAnsi="GHEA Grapalat"/>
                <w:sz w:val="20"/>
                <w:szCs w:val="20"/>
                <w:lang w:val="hy-AM"/>
              </w:rPr>
              <w:t xml:space="preserve"> </w:t>
            </w:r>
            <w:r w:rsidRPr="006918F1">
              <w:rPr>
                <w:rFonts w:ascii="GHEA Grapalat" w:hAnsi="GHEA Grapalat"/>
                <w:sz w:val="20"/>
                <w:szCs w:val="20"/>
              </w:rPr>
              <w:t>Intel i3/i5/i7</w:t>
            </w:r>
            <w:r w:rsidRPr="006918F1">
              <w:rPr>
                <w:rFonts w:ascii="GHEA Grapalat" w:hAnsi="GHEA Grapalat"/>
                <w:sz w:val="20"/>
                <w:szCs w:val="20"/>
                <w:lang w:val="hy-AM"/>
              </w:rPr>
              <w:t xml:space="preserve"> </w:t>
            </w:r>
          </w:p>
        </w:tc>
        <w:tc>
          <w:tcPr>
            <w:tcW w:w="3154" w:type="dxa"/>
          </w:tcPr>
          <w:p w14:paraId="2BCD9B64"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5000</w:t>
            </w:r>
          </w:p>
        </w:tc>
      </w:tr>
      <w:tr w:rsidR="00B2122A" w:rsidRPr="006918F1" w14:paraId="73A1A4E7" w14:textId="77777777" w:rsidTr="002D4343">
        <w:trPr>
          <w:trHeight w:val="235"/>
        </w:trPr>
        <w:tc>
          <w:tcPr>
            <w:tcW w:w="7280" w:type="dxa"/>
          </w:tcPr>
          <w:p w14:paraId="6975E3F0"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Замена блока питания</w:t>
            </w:r>
          </w:p>
        </w:tc>
        <w:tc>
          <w:tcPr>
            <w:tcW w:w="3154" w:type="dxa"/>
          </w:tcPr>
          <w:p w14:paraId="6AB66DDD"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2000</w:t>
            </w:r>
          </w:p>
        </w:tc>
      </w:tr>
      <w:tr w:rsidR="00B2122A" w:rsidRPr="006918F1" w14:paraId="55CE867F" w14:textId="77777777" w:rsidTr="002D4343">
        <w:trPr>
          <w:trHeight w:val="501"/>
        </w:trPr>
        <w:tc>
          <w:tcPr>
            <w:tcW w:w="7280" w:type="dxa"/>
          </w:tcPr>
          <w:p w14:paraId="1B402828"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Замена вентилятор  процессора</w:t>
            </w:r>
            <w:r w:rsidRPr="006918F1">
              <w:rPr>
                <w:rFonts w:ascii="GHEA Grapalat" w:hAnsi="GHEA Grapalat"/>
                <w:sz w:val="20"/>
                <w:szCs w:val="20"/>
                <w:lang w:val="hy-AM"/>
              </w:rPr>
              <w:t xml:space="preserve"> </w:t>
            </w:r>
          </w:p>
        </w:tc>
        <w:tc>
          <w:tcPr>
            <w:tcW w:w="3154" w:type="dxa"/>
          </w:tcPr>
          <w:p w14:paraId="0751524A"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3000</w:t>
            </w:r>
          </w:p>
        </w:tc>
      </w:tr>
      <w:tr w:rsidR="00B2122A" w:rsidRPr="006918F1" w14:paraId="1CCC0BE3" w14:textId="77777777" w:rsidTr="002D4343">
        <w:trPr>
          <w:trHeight w:val="251"/>
        </w:trPr>
        <w:tc>
          <w:tcPr>
            <w:tcW w:w="7280" w:type="dxa"/>
          </w:tcPr>
          <w:p w14:paraId="6F0A9704" w14:textId="77777777" w:rsidR="00B2122A" w:rsidRPr="006918F1" w:rsidRDefault="00B2122A" w:rsidP="002D4343">
            <w:pPr>
              <w:rPr>
                <w:rFonts w:ascii="GHEA Grapalat" w:hAnsi="GHEA Grapalat"/>
                <w:sz w:val="20"/>
                <w:szCs w:val="20"/>
                <w:lang w:val="hy-AM"/>
              </w:rPr>
            </w:pPr>
            <w:r w:rsidRPr="006918F1">
              <w:rPr>
                <w:rFonts w:ascii="GHEA Grapalat" w:hAnsi="GHEA Grapalat"/>
                <w:sz w:val="20"/>
                <w:szCs w:val="20"/>
              </w:rPr>
              <w:t>Ремонт мониторов</w:t>
            </w:r>
            <w:r w:rsidRPr="006918F1">
              <w:rPr>
                <w:rFonts w:ascii="GHEA Grapalat" w:hAnsi="GHEA Grapalat"/>
                <w:sz w:val="20"/>
                <w:szCs w:val="20"/>
                <w:lang w:val="hy-AM"/>
              </w:rPr>
              <w:t xml:space="preserve"> LCD </w:t>
            </w:r>
            <w:r w:rsidRPr="006918F1">
              <w:rPr>
                <w:rFonts w:ascii="GHEA Grapalat" w:hAnsi="GHEA Grapalat" w:cs="Sylfaen"/>
                <w:sz w:val="20"/>
                <w:szCs w:val="20"/>
                <w:lang w:val="hy-AM"/>
              </w:rPr>
              <w:t>և</w:t>
            </w:r>
            <w:r w:rsidRPr="006918F1">
              <w:rPr>
                <w:rFonts w:ascii="GHEA Grapalat" w:hAnsi="GHEA Grapalat"/>
                <w:sz w:val="20"/>
                <w:szCs w:val="20"/>
                <w:lang w:val="hy-AM"/>
              </w:rPr>
              <w:t xml:space="preserve"> LED</w:t>
            </w:r>
          </w:p>
        </w:tc>
        <w:tc>
          <w:tcPr>
            <w:tcW w:w="3154" w:type="dxa"/>
          </w:tcPr>
          <w:p w14:paraId="04506F57"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20000</w:t>
            </w:r>
          </w:p>
        </w:tc>
      </w:tr>
      <w:tr w:rsidR="00B2122A" w:rsidRPr="006918F1" w14:paraId="575768A7" w14:textId="77777777" w:rsidTr="002D4343">
        <w:trPr>
          <w:trHeight w:val="458"/>
        </w:trPr>
        <w:tc>
          <w:tcPr>
            <w:tcW w:w="7280" w:type="dxa"/>
            <w:vAlign w:val="center"/>
          </w:tcPr>
          <w:p w14:paraId="5AF0CE8B"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 xml:space="preserve">Процессор Intel i3 </w:t>
            </w:r>
          </w:p>
        </w:tc>
        <w:tc>
          <w:tcPr>
            <w:tcW w:w="3154" w:type="dxa"/>
          </w:tcPr>
          <w:p w14:paraId="6330847C" w14:textId="77777777" w:rsidR="00B2122A" w:rsidRPr="006918F1" w:rsidRDefault="00B2122A" w:rsidP="002D4343">
            <w:pPr>
              <w:rPr>
                <w:rFonts w:ascii="GHEA Grapalat" w:hAnsi="GHEA Grapalat"/>
                <w:sz w:val="20"/>
                <w:szCs w:val="20"/>
                <w:lang w:val="hy-AM"/>
              </w:rPr>
            </w:pPr>
            <w:r w:rsidRPr="006918F1">
              <w:rPr>
                <w:rFonts w:ascii="GHEA Grapalat" w:hAnsi="GHEA Grapalat"/>
                <w:sz w:val="20"/>
                <w:szCs w:val="20"/>
                <w:lang w:val="hy-AM"/>
              </w:rPr>
              <w:t>25000</w:t>
            </w:r>
          </w:p>
        </w:tc>
      </w:tr>
      <w:tr w:rsidR="00B2122A" w:rsidRPr="006918F1" w14:paraId="7330A1A5" w14:textId="77777777" w:rsidTr="002D4343">
        <w:trPr>
          <w:trHeight w:val="235"/>
        </w:trPr>
        <w:tc>
          <w:tcPr>
            <w:tcW w:w="7280" w:type="dxa"/>
            <w:vAlign w:val="center"/>
          </w:tcPr>
          <w:p w14:paraId="4F56C62E"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 xml:space="preserve">Процессор Intel i5 </w:t>
            </w:r>
          </w:p>
        </w:tc>
        <w:tc>
          <w:tcPr>
            <w:tcW w:w="3154" w:type="dxa"/>
          </w:tcPr>
          <w:p w14:paraId="4EFDA1AF"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55000</w:t>
            </w:r>
          </w:p>
        </w:tc>
      </w:tr>
      <w:tr w:rsidR="00B2122A" w:rsidRPr="006918F1" w14:paraId="7CE0EC4E" w14:textId="77777777" w:rsidTr="002D4343">
        <w:trPr>
          <w:trHeight w:val="251"/>
        </w:trPr>
        <w:tc>
          <w:tcPr>
            <w:tcW w:w="7280" w:type="dxa"/>
            <w:vAlign w:val="center"/>
          </w:tcPr>
          <w:p w14:paraId="2BB62670"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 xml:space="preserve">Процессор Intel i7 </w:t>
            </w:r>
          </w:p>
        </w:tc>
        <w:tc>
          <w:tcPr>
            <w:tcW w:w="3154" w:type="dxa"/>
          </w:tcPr>
          <w:p w14:paraId="05ED54F5"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90000</w:t>
            </w:r>
          </w:p>
        </w:tc>
      </w:tr>
      <w:tr w:rsidR="00B2122A" w:rsidRPr="006918F1" w14:paraId="74A0C5FD" w14:textId="77777777" w:rsidTr="002D4343">
        <w:trPr>
          <w:trHeight w:val="251"/>
        </w:trPr>
        <w:tc>
          <w:tcPr>
            <w:tcW w:w="7280" w:type="dxa"/>
            <w:vAlign w:val="center"/>
          </w:tcPr>
          <w:p w14:paraId="5BD65A1B"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Материнская плата  LGA 1155</w:t>
            </w:r>
          </w:p>
        </w:tc>
        <w:tc>
          <w:tcPr>
            <w:tcW w:w="3154" w:type="dxa"/>
          </w:tcPr>
          <w:p w14:paraId="494B9BB2" w14:textId="77777777" w:rsidR="00B2122A" w:rsidRPr="006918F1" w:rsidRDefault="00B2122A" w:rsidP="002D4343">
            <w:pPr>
              <w:tabs>
                <w:tab w:val="left" w:pos="780"/>
              </w:tabs>
              <w:rPr>
                <w:rFonts w:ascii="GHEA Grapalat" w:hAnsi="GHEA Grapalat"/>
                <w:sz w:val="20"/>
                <w:szCs w:val="20"/>
              </w:rPr>
            </w:pPr>
            <w:r w:rsidRPr="006918F1">
              <w:rPr>
                <w:rFonts w:ascii="GHEA Grapalat" w:hAnsi="GHEA Grapalat"/>
                <w:sz w:val="20"/>
                <w:szCs w:val="20"/>
              </w:rPr>
              <w:t>15000</w:t>
            </w:r>
          </w:p>
        </w:tc>
      </w:tr>
      <w:tr w:rsidR="00B2122A" w:rsidRPr="006918F1" w14:paraId="1EBF3505" w14:textId="77777777" w:rsidTr="002D4343">
        <w:trPr>
          <w:trHeight w:val="251"/>
        </w:trPr>
        <w:tc>
          <w:tcPr>
            <w:tcW w:w="7280" w:type="dxa"/>
            <w:vAlign w:val="center"/>
          </w:tcPr>
          <w:p w14:paraId="56D8824E"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Материнская плата  LGA 1200</w:t>
            </w:r>
          </w:p>
        </w:tc>
        <w:tc>
          <w:tcPr>
            <w:tcW w:w="3154" w:type="dxa"/>
          </w:tcPr>
          <w:p w14:paraId="4B0BCCDE" w14:textId="77777777" w:rsidR="00B2122A" w:rsidRPr="006918F1" w:rsidRDefault="00B2122A" w:rsidP="002D4343">
            <w:pPr>
              <w:rPr>
                <w:rFonts w:ascii="GHEA Grapalat" w:hAnsi="GHEA Grapalat"/>
                <w:sz w:val="20"/>
                <w:szCs w:val="20"/>
                <w:lang w:val="hy-AM"/>
              </w:rPr>
            </w:pPr>
            <w:r w:rsidRPr="006918F1">
              <w:rPr>
                <w:rFonts w:ascii="GHEA Grapalat" w:hAnsi="GHEA Grapalat"/>
                <w:sz w:val="20"/>
                <w:szCs w:val="20"/>
                <w:lang w:val="hy-AM"/>
              </w:rPr>
              <w:t>28000</w:t>
            </w:r>
          </w:p>
        </w:tc>
      </w:tr>
      <w:tr w:rsidR="00B2122A" w:rsidRPr="006918F1" w14:paraId="75DF293D" w14:textId="77777777" w:rsidTr="002D4343">
        <w:trPr>
          <w:trHeight w:val="251"/>
        </w:trPr>
        <w:tc>
          <w:tcPr>
            <w:tcW w:w="7280" w:type="dxa"/>
            <w:vAlign w:val="center"/>
          </w:tcPr>
          <w:p w14:paraId="2861C886"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Жесткий диск SSD 500gb</w:t>
            </w:r>
          </w:p>
        </w:tc>
        <w:tc>
          <w:tcPr>
            <w:tcW w:w="3154" w:type="dxa"/>
          </w:tcPr>
          <w:p w14:paraId="4A569000" w14:textId="77777777" w:rsidR="00B2122A" w:rsidRPr="006918F1" w:rsidRDefault="00B2122A" w:rsidP="002D4343">
            <w:pPr>
              <w:rPr>
                <w:rFonts w:ascii="GHEA Grapalat" w:hAnsi="GHEA Grapalat"/>
                <w:sz w:val="20"/>
                <w:szCs w:val="20"/>
                <w:lang w:val="hy-AM"/>
              </w:rPr>
            </w:pPr>
            <w:r w:rsidRPr="006918F1">
              <w:rPr>
                <w:rFonts w:ascii="GHEA Grapalat" w:hAnsi="GHEA Grapalat"/>
                <w:sz w:val="20"/>
                <w:szCs w:val="20"/>
                <w:lang w:val="hy-AM"/>
              </w:rPr>
              <w:t>25000</w:t>
            </w:r>
          </w:p>
        </w:tc>
      </w:tr>
      <w:tr w:rsidR="00B2122A" w:rsidRPr="006918F1" w14:paraId="721142EA" w14:textId="77777777" w:rsidTr="002D4343">
        <w:trPr>
          <w:trHeight w:val="251"/>
        </w:trPr>
        <w:tc>
          <w:tcPr>
            <w:tcW w:w="7280" w:type="dxa"/>
            <w:vAlign w:val="center"/>
          </w:tcPr>
          <w:p w14:paraId="0D3DEFD1"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Жесткий диск HDD 1tb</w:t>
            </w:r>
          </w:p>
        </w:tc>
        <w:tc>
          <w:tcPr>
            <w:tcW w:w="3154" w:type="dxa"/>
          </w:tcPr>
          <w:p w14:paraId="1C25D2B6" w14:textId="77777777" w:rsidR="00B2122A" w:rsidRPr="006918F1" w:rsidRDefault="00B2122A" w:rsidP="002D4343">
            <w:pPr>
              <w:rPr>
                <w:rFonts w:ascii="GHEA Grapalat" w:hAnsi="GHEA Grapalat"/>
                <w:sz w:val="20"/>
                <w:szCs w:val="20"/>
                <w:lang w:val="hy-AM"/>
              </w:rPr>
            </w:pPr>
            <w:r w:rsidRPr="006918F1">
              <w:rPr>
                <w:rFonts w:ascii="GHEA Grapalat" w:hAnsi="GHEA Grapalat"/>
                <w:sz w:val="20"/>
                <w:szCs w:val="20"/>
                <w:lang w:val="hy-AM"/>
              </w:rPr>
              <w:t>25000</w:t>
            </w:r>
          </w:p>
        </w:tc>
      </w:tr>
      <w:tr w:rsidR="00B2122A" w:rsidRPr="006918F1" w14:paraId="45EE5B9D" w14:textId="77777777" w:rsidTr="002D4343">
        <w:trPr>
          <w:trHeight w:val="251"/>
        </w:trPr>
        <w:tc>
          <w:tcPr>
            <w:tcW w:w="7280" w:type="dxa"/>
            <w:vAlign w:val="center"/>
          </w:tcPr>
          <w:p w14:paraId="1B41110F"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Оперативная память DDR3 4gb</w:t>
            </w:r>
          </w:p>
        </w:tc>
        <w:tc>
          <w:tcPr>
            <w:tcW w:w="3154" w:type="dxa"/>
          </w:tcPr>
          <w:p w14:paraId="2A381E47" w14:textId="77777777" w:rsidR="00B2122A" w:rsidRPr="006918F1" w:rsidRDefault="00B2122A" w:rsidP="002D4343">
            <w:pPr>
              <w:rPr>
                <w:rFonts w:ascii="GHEA Grapalat" w:hAnsi="GHEA Grapalat"/>
                <w:sz w:val="20"/>
                <w:szCs w:val="20"/>
                <w:lang w:val="hy-AM"/>
              </w:rPr>
            </w:pPr>
            <w:r w:rsidRPr="006918F1">
              <w:rPr>
                <w:rFonts w:ascii="GHEA Grapalat" w:hAnsi="GHEA Grapalat"/>
                <w:sz w:val="20"/>
                <w:szCs w:val="20"/>
                <w:lang w:val="hy-AM"/>
              </w:rPr>
              <w:t>8000</w:t>
            </w:r>
          </w:p>
        </w:tc>
      </w:tr>
      <w:tr w:rsidR="00B2122A" w:rsidRPr="006918F1" w14:paraId="474C3811" w14:textId="77777777" w:rsidTr="002D4343">
        <w:trPr>
          <w:trHeight w:val="251"/>
        </w:trPr>
        <w:tc>
          <w:tcPr>
            <w:tcW w:w="7280" w:type="dxa"/>
            <w:vAlign w:val="center"/>
          </w:tcPr>
          <w:p w14:paraId="643D7D5C"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Оперативная память DDR4 8gb</w:t>
            </w:r>
          </w:p>
        </w:tc>
        <w:tc>
          <w:tcPr>
            <w:tcW w:w="3154" w:type="dxa"/>
          </w:tcPr>
          <w:p w14:paraId="25FF1EC5" w14:textId="77777777" w:rsidR="00B2122A" w:rsidRPr="006918F1" w:rsidRDefault="00B2122A" w:rsidP="002D4343">
            <w:pPr>
              <w:rPr>
                <w:rFonts w:ascii="GHEA Grapalat" w:hAnsi="GHEA Grapalat"/>
                <w:sz w:val="20"/>
                <w:szCs w:val="20"/>
                <w:lang w:val="hy-AM"/>
              </w:rPr>
            </w:pPr>
            <w:r w:rsidRPr="006918F1">
              <w:rPr>
                <w:rFonts w:ascii="GHEA Grapalat" w:hAnsi="GHEA Grapalat"/>
                <w:sz w:val="20"/>
                <w:szCs w:val="20"/>
                <w:lang w:val="hy-AM"/>
              </w:rPr>
              <w:t>15000</w:t>
            </w:r>
          </w:p>
        </w:tc>
      </w:tr>
      <w:tr w:rsidR="00B2122A" w:rsidRPr="006918F1" w14:paraId="1A8C128B" w14:textId="77777777" w:rsidTr="002D4343">
        <w:trPr>
          <w:trHeight w:val="251"/>
        </w:trPr>
        <w:tc>
          <w:tcPr>
            <w:tcW w:w="7280" w:type="dxa"/>
            <w:vAlign w:val="center"/>
          </w:tcPr>
          <w:p w14:paraId="520FCF79"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Оперативная память DDR4 16gb</w:t>
            </w:r>
          </w:p>
        </w:tc>
        <w:tc>
          <w:tcPr>
            <w:tcW w:w="3154" w:type="dxa"/>
          </w:tcPr>
          <w:p w14:paraId="439732FE"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30000</w:t>
            </w:r>
          </w:p>
        </w:tc>
      </w:tr>
      <w:tr w:rsidR="00B2122A" w:rsidRPr="006918F1" w14:paraId="7544B3E8" w14:textId="77777777" w:rsidTr="002D4343">
        <w:trPr>
          <w:trHeight w:val="251"/>
        </w:trPr>
        <w:tc>
          <w:tcPr>
            <w:tcW w:w="7280" w:type="dxa"/>
            <w:vAlign w:val="center"/>
          </w:tcPr>
          <w:p w14:paraId="0AB010ED"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Блок питания 500-600W</w:t>
            </w:r>
          </w:p>
        </w:tc>
        <w:tc>
          <w:tcPr>
            <w:tcW w:w="3154" w:type="dxa"/>
          </w:tcPr>
          <w:p w14:paraId="1F8610F1" w14:textId="77777777" w:rsidR="00B2122A" w:rsidRPr="006918F1" w:rsidRDefault="00B2122A" w:rsidP="002D4343">
            <w:pPr>
              <w:rPr>
                <w:rFonts w:ascii="GHEA Grapalat" w:hAnsi="GHEA Grapalat"/>
                <w:sz w:val="20"/>
                <w:szCs w:val="20"/>
                <w:lang w:val="hy-AM"/>
              </w:rPr>
            </w:pPr>
            <w:r w:rsidRPr="006918F1">
              <w:rPr>
                <w:rFonts w:ascii="GHEA Grapalat" w:hAnsi="GHEA Grapalat"/>
                <w:sz w:val="20"/>
                <w:szCs w:val="20"/>
                <w:lang w:val="hy-AM"/>
              </w:rPr>
              <w:t>6000</w:t>
            </w:r>
          </w:p>
        </w:tc>
      </w:tr>
      <w:tr w:rsidR="00B2122A" w:rsidRPr="006918F1" w14:paraId="0A3B8B94" w14:textId="77777777" w:rsidTr="002D4343">
        <w:trPr>
          <w:trHeight w:val="235"/>
        </w:trPr>
        <w:tc>
          <w:tcPr>
            <w:tcW w:w="7280" w:type="dxa"/>
            <w:vAlign w:val="center"/>
          </w:tcPr>
          <w:p w14:paraId="67B6BA9F" w14:textId="77777777" w:rsidR="00B2122A" w:rsidRPr="006918F1" w:rsidRDefault="00B2122A" w:rsidP="002D4343">
            <w:pPr>
              <w:rPr>
                <w:rFonts w:ascii="GHEA Grapalat" w:hAnsi="GHEA Grapalat" w:cs="Calibri"/>
                <w:sz w:val="20"/>
                <w:szCs w:val="20"/>
                <w:lang w:val="af-ZA"/>
              </w:rPr>
            </w:pPr>
            <w:r w:rsidRPr="006918F1">
              <w:rPr>
                <w:rFonts w:ascii="GHEA Grapalat" w:hAnsi="GHEA Grapalat" w:cs="Calibri"/>
                <w:b/>
                <w:bCs/>
                <w:sz w:val="20"/>
                <w:szCs w:val="20"/>
              </w:rPr>
              <w:t>Всего</w:t>
            </w:r>
          </w:p>
        </w:tc>
        <w:tc>
          <w:tcPr>
            <w:tcW w:w="3154" w:type="dxa"/>
          </w:tcPr>
          <w:p w14:paraId="682262F7" w14:textId="77777777" w:rsidR="00B2122A" w:rsidRPr="006918F1" w:rsidRDefault="00B2122A" w:rsidP="002D4343">
            <w:pPr>
              <w:rPr>
                <w:rFonts w:ascii="GHEA Grapalat" w:hAnsi="GHEA Grapalat"/>
                <w:b/>
                <w:sz w:val="20"/>
                <w:szCs w:val="20"/>
              </w:rPr>
            </w:pPr>
            <w:r w:rsidRPr="006918F1">
              <w:rPr>
                <w:rFonts w:ascii="GHEA Grapalat" w:hAnsi="GHEA Grapalat"/>
                <w:b/>
                <w:sz w:val="20"/>
                <w:szCs w:val="20"/>
              </w:rPr>
              <w:t>386000</w:t>
            </w:r>
          </w:p>
        </w:tc>
      </w:tr>
      <w:tr w:rsidR="00B2122A" w:rsidRPr="006918F1" w14:paraId="3CFD4A6A" w14:textId="77777777" w:rsidTr="002D4343">
        <w:trPr>
          <w:trHeight w:val="752"/>
        </w:trPr>
        <w:tc>
          <w:tcPr>
            <w:tcW w:w="7280" w:type="dxa"/>
            <w:vAlign w:val="center"/>
          </w:tcPr>
          <w:p w14:paraId="29666B2F" w14:textId="77777777" w:rsidR="00B2122A" w:rsidRPr="006918F1" w:rsidRDefault="00B2122A" w:rsidP="002D4343">
            <w:pPr>
              <w:rPr>
                <w:rFonts w:ascii="GHEA Grapalat" w:hAnsi="GHEA Grapalat" w:cs="Calibri"/>
                <w:b/>
                <w:bCs/>
                <w:sz w:val="20"/>
                <w:szCs w:val="20"/>
              </w:rPr>
            </w:pPr>
            <w:r w:rsidRPr="006918F1">
              <w:rPr>
                <w:rFonts w:ascii="GHEA Grapalat" w:hAnsi="GHEA Grapalat" w:cs="Calibri"/>
                <w:b/>
                <w:bCs/>
                <w:sz w:val="20"/>
                <w:szCs w:val="20"/>
              </w:rPr>
              <w:t>Часть 3*</w:t>
            </w:r>
          </w:p>
          <w:p w14:paraId="592AA950" w14:textId="77777777" w:rsidR="00B2122A" w:rsidRPr="006918F1" w:rsidRDefault="00B2122A" w:rsidP="002D4343">
            <w:pPr>
              <w:rPr>
                <w:rFonts w:ascii="GHEA Grapalat" w:hAnsi="GHEA Grapalat" w:cs="Calibri"/>
                <w:b/>
                <w:bCs/>
                <w:sz w:val="20"/>
                <w:szCs w:val="20"/>
              </w:rPr>
            </w:pPr>
            <w:r w:rsidRPr="006918F1">
              <w:rPr>
                <w:rFonts w:ascii="GHEA Grapalat" w:hAnsi="GHEA Grapalat" w:cs="Calibri"/>
                <w:b/>
                <w:bCs/>
                <w:sz w:val="20"/>
                <w:szCs w:val="20"/>
              </w:rPr>
              <w:t>Заправке картриджей</w:t>
            </w:r>
          </w:p>
        </w:tc>
        <w:tc>
          <w:tcPr>
            <w:tcW w:w="3154" w:type="dxa"/>
          </w:tcPr>
          <w:p w14:paraId="54AE4797" w14:textId="77777777" w:rsidR="00B2122A" w:rsidRPr="006918F1" w:rsidRDefault="00B2122A" w:rsidP="002D4343">
            <w:pPr>
              <w:rPr>
                <w:rFonts w:ascii="GHEA Grapalat" w:hAnsi="GHEA Grapalat"/>
                <w:sz w:val="20"/>
                <w:szCs w:val="20"/>
                <w:lang w:val="hy-AM"/>
              </w:rPr>
            </w:pPr>
          </w:p>
        </w:tc>
      </w:tr>
      <w:tr w:rsidR="00B2122A" w:rsidRPr="006918F1" w14:paraId="7F1064D9" w14:textId="77777777" w:rsidTr="002D4343">
        <w:trPr>
          <w:trHeight w:val="251"/>
        </w:trPr>
        <w:tc>
          <w:tcPr>
            <w:tcW w:w="7280" w:type="dxa"/>
            <w:vAlign w:val="center"/>
          </w:tcPr>
          <w:p w14:paraId="5C1CA730" w14:textId="77777777" w:rsidR="00B2122A" w:rsidRPr="006918F1" w:rsidRDefault="00B2122A" w:rsidP="002D4343">
            <w:pPr>
              <w:rPr>
                <w:rFonts w:ascii="GHEA Grapalat" w:hAnsi="GHEA Grapalat" w:cs="Calibri"/>
                <w:sz w:val="20"/>
                <w:szCs w:val="20"/>
                <w:lang w:val="af-ZA"/>
              </w:rPr>
            </w:pPr>
            <w:r w:rsidRPr="006918F1">
              <w:rPr>
                <w:rFonts w:ascii="GHEA Grapalat" w:hAnsi="GHEA Grapalat" w:cs="Calibri"/>
                <w:b/>
                <w:sz w:val="20"/>
                <w:szCs w:val="20"/>
                <w:lang w:val="af-ZA"/>
              </w:rPr>
              <w:t xml:space="preserve"> </w:t>
            </w:r>
            <w:r w:rsidRPr="006918F1">
              <w:rPr>
                <w:rFonts w:ascii="GHEA Grapalat" w:hAnsi="GHEA Grapalat" w:cs="Calibri"/>
                <w:sz w:val="20"/>
                <w:szCs w:val="20"/>
              </w:rPr>
              <w:t>Зарядка</w:t>
            </w:r>
            <w:r w:rsidRPr="00B2122A">
              <w:rPr>
                <w:rFonts w:ascii="GHEA Grapalat" w:hAnsi="GHEA Grapalat" w:cs="Calibri"/>
                <w:sz w:val="20"/>
                <w:szCs w:val="20"/>
                <w:lang w:val="en-US"/>
              </w:rPr>
              <w:t xml:space="preserve"> </w:t>
            </w:r>
            <w:r w:rsidRPr="006918F1">
              <w:rPr>
                <w:rFonts w:ascii="GHEA Grapalat" w:hAnsi="GHEA Grapalat" w:cs="Calibri"/>
                <w:sz w:val="20"/>
                <w:szCs w:val="20"/>
              </w:rPr>
              <w:t>картриджа</w:t>
            </w:r>
            <w:r w:rsidRPr="00B2122A">
              <w:rPr>
                <w:rFonts w:ascii="GHEA Grapalat" w:hAnsi="GHEA Grapalat" w:cs="Calibri"/>
                <w:b/>
                <w:sz w:val="20"/>
                <w:szCs w:val="20"/>
                <w:lang w:val="en-US"/>
              </w:rPr>
              <w:t xml:space="preserve"> </w:t>
            </w:r>
            <w:r w:rsidRPr="00B2122A">
              <w:rPr>
                <w:rFonts w:ascii="GHEA Grapalat" w:hAnsi="GHEA Grapalat"/>
                <w:sz w:val="20"/>
                <w:szCs w:val="20"/>
                <w:lang w:val="en-US"/>
              </w:rPr>
              <w:t xml:space="preserve"> </w:t>
            </w:r>
            <w:r w:rsidRPr="006918F1">
              <w:rPr>
                <w:rFonts w:ascii="GHEA Grapalat" w:hAnsi="GHEA Grapalat" w:cs="Calibri"/>
                <w:b/>
                <w:sz w:val="20"/>
                <w:szCs w:val="20"/>
                <w:lang w:val="af-ZA"/>
              </w:rPr>
              <w:t>35A, 85A, 12A, 337A,92A, 15A,13A,Canon 312,Canon 725,Canon 337,Canon 737 Starter L,SP200HE, SAMSUNG D101s</w:t>
            </w:r>
          </w:p>
        </w:tc>
        <w:tc>
          <w:tcPr>
            <w:tcW w:w="3154" w:type="dxa"/>
          </w:tcPr>
          <w:p w14:paraId="5246BEBE" w14:textId="77777777" w:rsidR="00B2122A" w:rsidRPr="006918F1" w:rsidRDefault="00B2122A" w:rsidP="002D4343">
            <w:pPr>
              <w:rPr>
                <w:rFonts w:ascii="GHEA Grapalat" w:hAnsi="GHEA Grapalat"/>
                <w:sz w:val="20"/>
                <w:szCs w:val="20"/>
                <w:lang w:val="hy-AM"/>
              </w:rPr>
            </w:pPr>
            <w:r w:rsidRPr="006918F1">
              <w:rPr>
                <w:rFonts w:ascii="GHEA Grapalat" w:hAnsi="GHEA Grapalat"/>
                <w:sz w:val="20"/>
                <w:szCs w:val="20"/>
                <w:lang w:val="hy-AM"/>
              </w:rPr>
              <w:t>2500</w:t>
            </w:r>
          </w:p>
        </w:tc>
      </w:tr>
      <w:tr w:rsidR="00B2122A" w:rsidRPr="006918F1" w14:paraId="40CA801A" w14:textId="77777777" w:rsidTr="002D4343">
        <w:trPr>
          <w:trHeight w:val="486"/>
        </w:trPr>
        <w:tc>
          <w:tcPr>
            <w:tcW w:w="7280" w:type="dxa"/>
            <w:vAlign w:val="center"/>
          </w:tcPr>
          <w:p w14:paraId="32F9D344" w14:textId="77777777" w:rsidR="00B2122A" w:rsidRPr="006918F1" w:rsidRDefault="00B2122A" w:rsidP="002D4343">
            <w:pPr>
              <w:rPr>
                <w:rFonts w:ascii="GHEA Grapalat" w:hAnsi="GHEA Grapalat" w:cs="Calibri"/>
                <w:sz w:val="20"/>
                <w:szCs w:val="20"/>
                <w:lang w:val="af-ZA"/>
              </w:rPr>
            </w:pPr>
            <w:r w:rsidRPr="006918F1">
              <w:rPr>
                <w:rFonts w:ascii="GHEA Grapalat" w:hAnsi="GHEA Grapalat" w:cs="Calibri"/>
                <w:sz w:val="20"/>
                <w:szCs w:val="20"/>
                <w:lang w:val="af-ZA"/>
              </w:rPr>
              <w:t xml:space="preserve"> </w:t>
            </w:r>
            <w:r w:rsidRPr="00B2122A">
              <w:rPr>
                <w:rFonts w:ascii="GHEA Grapalat" w:hAnsi="GHEA Grapalat" w:cs="Calibri"/>
                <w:sz w:val="20"/>
                <w:szCs w:val="20"/>
                <w:lang w:val="en-US"/>
              </w:rPr>
              <w:t xml:space="preserve"> </w:t>
            </w:r>
            <w:r w:rsidRPr="006918F1">
              <w:rPr>
                <w:rFonts w:ascii="GHEA Grapalat" w:hAnsi="GHEA Grapalat" w:cs="Calibri"/>
                <w:sz w:val="20"/>
                <w:szCs w:val="20"/>
              </w:rPr>
              <w:t>Замена</w:t>
            </w:r>
            <w:r w:rsidRPr="00B2122A">
              <w:rPr>
                <w:rFonts w:ascii="GHEA Grapalat" w:hAnsi="GHEA Grapalat" w:cs="Calibri"/>
                <w:sz w:val="20"/>
                <w:szCs w:val="20"/>
                <w:lang w:val="en-US"/>
              </w:rPr>
              <w:t xml:space="preserve"> </w:t>
            </w:r>
            <w:r w:rsidRPr="006918F1">
              <w:rPr>
                <w:rFonts w:ascii="GHEA Grapalat" w:hAnsi="GHEA Grapalat" w:cs="Calibri"/>
                <w:sz w:val="20"/>
                <w:szCs w:val="20"/>
              </w:rPr>
              <w:t>барабана</w:t>
            </w:r>
            <w:r w:rsidRPr="00B2122A">
              <w:rPr>
                <w:rFonts w:ascii="GHEA Grapalat" w:hAnsi="GHEA Grapalat" w:cs="Calibri"/>
                <w:sz w:val="20"/>
                <w:szCs w:val="20"/>
                <w:lang w:val="en-US"/>
              </w:rPr>
              <w:t xml:space="preserve"> </w:t>
            </w:r>
            <w:r w:rsidRPr="006918F1">
              <w:rPr>
                <w:rFonts w:ascii="GHEA Grapalat" w:hAnsi="GHEA Grapalat" w:cs="Calibri"/>
                <w:sz w:val="20"/>
                <w:szCs w:val="20"/>
              </w:rPr>
              <w:t>картриджа</w:t>
            </w:r>
            <w:r w:rsidRPr="00B2122A">
              <w:rPr>
                <w:rFonts w:ascii="GHEA Grapalat" w:hAnsi="GHEA Grapalat" w:cs="Calibri"/>
                <w:b/>
                <w:sz w:val="20"/>
                <w:szCs w:val="20"/>
                <w:lang w:val="en-US"/>
              </w:rPr>
              <w:t xml:space="preserve"> </w:t>
            </w:r>
            <w:r w:rsidRPr="00B2122A">
              <w:rPr>
                <w:rFonts w:ascii="GHEA Grapalat" w:hAnsi="GHEA Grapalat"/>
                <w:sz w:val="20"/>
                <w:szCs w:val="20"/>
                <w:lang w:val="en-US"/>
              </w:rPr>
              <w:t xml:space="preserve"> </w:t>
            </w:r>
            <w:r w:rsidRPr="006918F1">
              <w:rPr>
                <w:rFonts w:ascii="GHEA Grapalat" w:hAnsi="GHEA Grapalat" w:cs="Calibri"/>
                <w:b/>
                <w:sz w:val="20"/>
                <w:szCs w:val="20"/>
                <w:lang w:val="af-ZA"/>
              </w:rPr>
              <w:t>35A, 85A, 12A, 337A,92A, 15A,13A,Canon 312,Canon 725,Canon 337,Canon 737 Starter L,SP200HE, SAMSUNG D101s</w:t>
            </w:r>
          </w:p>
        </w:tc>
        <w:tc>
          <w:tcPr>
            <w:tcW w:w="3154" w:type="dxa"/>
          </w:tcPr>
          <w:p w14:paraId="352AAA0D" w14:textId="77777777" w:rsidR="00B2122A" w:rsidRPr="006918F1" w:rsidRDefault="00B2122A" w:rsidP="002D4343">
            <w:pPr>
              <w:rPr>
                <w:rFonts w:ascii="GHEA Grapalat" w:hAnsi="GHEA Grapalat"/>
                <w:sz w:val="20"/>
                <w:szCs w:val="20"/>
                <w:lang w:val="hy-AM"/>
              </w:rPr>
            </w:pPr>
            <w:r w:rsidRPr="006918F1">
              <w:rPr>
                <w:rFonts w:ascii="GHEA Grapalat" w:hAnsi="GHEA Grapalat"/>
                <w:sz w:val="20"/>
                <w:szCs w:val="20"/>
                <w:lang w:val="hy-AM"/>
              </w:rPr>
              <w:t>2500</w:t>
            </w:r>
          </w:p>
        </w:tc>
      </w:tr>
      <w:tr w:rsidR="00B2122A" w:rsidRPr="006918F1" w14:paraId="1DAA0D48" w14:textId="77777777" w:rsidTr="002D4343">
        <w:trPr>
          <w:trHeight w:val="501"/>
        </w:trPr>
        <w:tc>
          <w:tcPr>
            <w:tcW w:w="7280" w:type="dxa"/>
            <w:vAlign w:val="center"/>
          </w:tcPr>
          <w:p w14:paraId="33A134F2" w14:textId="77777777" w:rsidR="00B2122A" w:rsidRPr="006918F1" w:rsidRDefault="00B2122A" w:rsidP="002D4343">
            <w:pPr>
              <w:rPr>
                <w:rFonts w:ascii="GHEA Grapalat" w:hAnsi="GHEA Grapalat" w:cs="Calibri"/>
                <w:sz w:val="20"/>
                <w:szCs w:val="20"/>
                <w:lang w:val="af-ZA"/>
              </w:rPr>
            </w:pPr>
            <w:r w:rsidRPr="006918F1">
              <w:rPr>
                <w:rFonts w:ascii="GHEA Grapalat" w:hAnsi="GHEA Grapalat" w:cs="Calibri"/>
                <w:b/>
                <w:sz w:val="20"/>
                <w:szCs w:val="20"/>
                <w:lang w:val="af-ZA"/>
              </w:rPr>
              <w:t xml:space="preserve"> </w:t>
            </w:r>
            <w:r w:rsidRPr="006918F1">
              <w:rPr>
                <w:rFonts w:ascii="GHEA Grapalat" w:hAnsi="GHEA Grapalat" w:cs="Calibri"/>
                <w:sz w:val="20"/>
                <w:szCs w:val="20"/>
              </w:rPr>
              <w:t>Замена</w:t>
            </w:r>
            <w:r w:rsidRPr="00B2122A">
              <w:rPr>
                <w:rFonts w:ascii="GHEA Grapalat" w:hAnsi="GHEA Grapalat" w:cs="Calibri"/>
                <w:sz w:val="20"/>
                <w:szCs w:val="20"/>
                <w:lang w:val="en-US"/>
              </w:rPr>
              <w:t xml:space="preserve"> </w:t>
            </w:r>
            <w:r w:rsidRPr="006918F1">
              <w:rPr>
                <w:rFonts w:ascii="GHEA Grapalat" w:hAnsi="GHEA Grapalat" w:cs="Calibri"/>
                <w:sz w:val="20"/>
                <w:szCs w:val="20"/>
              </w:rPr>
              <w:t>магнитной</w:t>
            </w:r>
            <w:r w:rsidRPr="00B2122A">
              <w:rPr>
                <w:rFonts w:ascii="GHEA Grapalat" w:hAnsi="GHEA Grapalat" w:cs="Calibri"/>
                <w:sz w:val="20"/>
                <w:szCs w:val="20"/>
                <w:lang w:val="en-US"/>
              </w:rPr>
              <w:t xml:space="preserve"> </w:t>
            </w:r>
            <w:r w:rsidRPr="006918F1">
              <w:rPr>
                <w:rFonts w:ascii="GHEA Grapalat" w:hAnsi="GHEA Grapalat" w:cs="Calibri"/>
                <w:sz w:val="20"/>
                <w:szCs w:val="20"/>
              </w:rPr>
              <w:t>оси</w:t>
            </w:r>
            <w:r w:rsidRPr="00B2122A">
              <w:rPr>
                <w:rFonts w:ascii="GHEA Grapalat" w:hAnsi="GHEA Grapalat" w:cs="Calibri"/>
                <w:sz w:val="20"/>
                <w:szCs w:val="20"/>
                <w:lang w:val="en-US"/>
              </w:rPr>
              <w:t xml:space="preserve"> </w:t>
            </w:r>
            <w:r w:rsidRPr="006918F1">
              <w:rPr>
                <w:rFonts w:ascii="GHEA Grapalat" w:hAnsi="GHEA Grapalat" w:cs="Calibri"/>
                <w:sz w:val="20"/>
                <w:szCs w:val="20"/>
              </w:rPr>
              <w:t>картриджа</w:t>
            </w:r>
            <w:r w:rsidRPr="00B2122A">
              <w:rPr>
                <w:rFonts w:ascii="GHEA Grapalat" w:hAnsi="GHEA Grapalat" w:cs="Calibri"/>
                <w:b/>
                <w:sz w:val="20"/>
                <w:szCs w:val="20"/>
                <w:lang w:val="en-US"/>
              </w:rPr>
              <w:t xml:space="preserve"> </w:t>
            </w:r>
            <w:r w:rsidRPr="00B2122A">
              <w:rPr>
                <w:rFonts w:ascii="GHEA Grapalat" w:hAnsi="GHEA Grapalat"/>
                <w:sz w:val="20"/>
                <w:szCs w:val="20"/>
                <w:lang w:val="en-US"/>
              </w:rPr>
              <w:t xml:space="preserve"> </w:t>
            </w:r>
            <w:r w:rsidRPr="006918F1">
              <w:rPr>
                <w:rFonts w:ascii="GHEA Grapalat" w:hAnsi="GHEA Grapalat" w:cs="Calibri"/>
                <w:b/>
                <w:sz w:val="20"/>
                <w:szCs w:val="20"/>
                <w:lang w:val="af-ZA"/>
              </w:rPr>
              <w:t>35A, 85A, 12A, 337A,92A, 15A,13A,Canon 312,Canon 725,Canon 337,Canon 737 Starter L,SP200HE, SAMSUNG D101s</w:t>
            </w:r>
          </w:p>
        </w:tc>
        <w:tc>
          <w:tcPr>
            <w:tcW w:w="3154" w:type="dxa"/>
          </w:tcPr>
          <w:p w14:paraId="4A78F70A"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2000</w:t>
            </w:r>
          </w:p>
        </w:tc>
      </w:tr>
      <w:tr w:rsidR="00B2122A" w:rsidRPr="006918F1" w14:paraId="199B1680" w14:textId="77777777" w:rsidTr="002D4343">
        <w:trPr>
          <w:trHeight w:val="501"/>
        </w:trPr>
        <w:tc>
          <w:tcPr>
            <w:tcW w:w="7280" w:type="dxa"/>
            <w:vAlign w:val="center"/>
          </w:tcPr>
          <w:p w14:paraId="1FCC440C" w14:textId="77777777" w:rsidR="00B2122A" w:rsidRPr="006918F1" w:rsidRDefault="00B2122A" w:rsidP="002D4343">
            <w:pPr>
              <w:ind w:right="720"/>
              <w:rPr>
                <w:rFonts w:ascii="GHEA Grapalat" w:hAnsi="GHEA Grapalat" w:cs="Calibri"/>
                <w:sz w:val="20"/>
                <w:szCs w:val="20"/>
                <w:lang w:val="af-ZA"/>
              </w:rPr>
            </w:pPr>
            <w:r w:rsidRPr="006918F1">
              <w:rPr>
                <w:rFonts w:ascii="GHEA Grapalat" w:hAnsi="GHEA Grapalat" w:cs="Calibri"/>
                <w:sz w:val="20"/>
                <w:szCs w:val="20"/>
              </w:rPr>
              <w:t>Замена</w:t>
            </w:r>
            <w:r w:rsidRPr="00B2122A">
              <w:rPr>
                <w:rFonts w:ascii="GHEA Grapalat" w:hAnsi="GHEA Grapalat" w:cs="Calibri"/>
                <w:sz w:val="20"/>
                <w:szCs w:val="20"/>
                <w:lang w:val="en-US"/>
              </w:rPr>
              <w:t xml:space="preserve"> </w:t>
            </w:r>
            <w:r w:rsidRPr="006918F1">
              <w:rPr>
                <w:rFonts w:ascii="GHEA Grapalat" w:hAnsi="GHEA Grapalat" w:cs="Calibri"/>
                <w:sz w:val="20"/>
                <w:szCs w:val="20"/>
              </w:rPr>
              <w:t>измерительного</w:t>
            </w:r>
            <w:r w:rsidRPr="00B2122A">
              <w:rPr>
                <w:rFonts w:ascii="GHEA Grapalat" w:hAnsi="GHEA Grapalat" w:cs="Calibri"/>
                <w:sz w:val="20"/>
                <w:szCs w:val="20"/>
                <w:lang w:val="en-US"/>
              </w:rPr>
              <w:t xml:space="preserve"> </w:t>
            </w:r>
            <w:r w:rsidRPr="006918F1">
              <w:rPr>
                <w:rFonts w:ascii="GHEA Grapalat" w:hAnsi="GHEA Grapalat" w:cs="Calibri"/>
                <w:sz w:val="20"/>
                <w:szCs w:val="20"/>
              </w:rPr>
              <w:t>ножа</w:t>
            </w:r>
            <w:r w:rsidRPr="00B2122A">
              <w:rPr>
                <w:rFonts w:ascii="GHEA Grapalat" w:hAnsi="GHEA Grapalat" w:cs="Calibri"/>
                <w:sz w:val="20"/>
                <w:szCs w:val="20"/>
                <w:lang w:val="en-US"/>
              </w:rPr>
              <w:t xml:space="preserve"> </w:t>
            </w:r>
            <w:r w:rsidRPr="006918F1">
              <w:rPr>
                <w:rFonts w:ascii="GHEA Grapalat" w:hAnsi="GHEA Grapalat" w:cs="Calibri"/>
                <w:sz w:val="20"/>
                <w:szCs w:val="20"/>
              </w:rPr>
              <w:t>картриджа</w:t>
            </w:r>
            <w:r w:rsidRPr="00B2122A">
              <w:rPr>
                <w:rFonts w:ascii="GHEA Grapalat" w:hAnsi="GHEA Grapalat" w:cs="Calibri"/>
                <w:b/>
                <w:sz w:val="20"/>
                <w:szCs w:val="20"/>
                <w:lang w:val="en-US"/>
              </w:rPr>
              <w:t xml:space="preserve"> </w:t>
            </w:r>
            <w:r w:rsidRPr="00B2122A">
              <w:rPr>
                <w:rFonts w:ascii="GHEA Grapalat" w:hAnsi="GHEA Grapalat"/>
                <w:sz w:val="20"/>
                <w:szCs w:val="20"/>
                <w:lang w:val="en-US"/>
              </w:rPr>
              <w:t xml:space="preserve"> </w:t>
            </w:r>
            <w:r w:rsidRPr="006918F1">
              <w:rPr>
                <w:rFonts w:ascii="GHEA Grapalat" w:hAnsi="GHEA Grapalat" w:cs="Calibri"/>
                <w:b/>
                <w:sz w:val="20"/>
                <w:szCs w:val="20"/>
                <w:lang w:val="af-ZA"/>
              </w:rPr>
              <w:t>35A, 85A, 12A, 337A,92A, 15A,13A,Canon 312,Canon 725,Canon 337,Canon 737 Starter L,SP200HE, SAMSUNG D101s</w:t>
            </w:r>
          </w:p>
        </w:tc>
        <w:tc>
          <w:tcPr>
            <w:tcW w:w="3154" w:type="dxa"/>
          </w:tcPr>
          <w:p w14:paraId="7A5B3F5F"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2000</w:t>
            </w:r>
          </w:p>
        </w:tc>
      </w:tr>
      <w:tr w:rsidR="00B2122A" w:rsidRPr="006918F1" w14:paraId="29264963" w14:textId="77777777" w:rsidTr="002D4343">
        <w:trPr>
          <w:trHeight w:val="501"/>
        </w:trPr>
        <w:tc>
          <w:tcPr>
            <w:tcW w:w="7280" w:type="dxa"/>
            <w:vAlign w:val="center"/>
          </w:tcPr>
          <w:p w14:paraId="6DBAF10F" w14:textId="77777777" w:rsidR="00B2122A" w:rsidRPr="006918F1" w:rsidRDefault="00B2122A" w:rsidP="002D4343">
            <w:pPr>
              <w:rPr>
                <w:rFonts w:ascii="GHEA Grapalat" w:hAnsi="GHEA Grapalat" w:cs="Calibri"/>
                <w:sz w:val="20"/>
                <w:szCs w:val="20"/>
                <w:lang w:val="af-ZA"/>
              </w:rPr>
            </w:pPr>
            <w:r w:rsidRPr="006918F1">
              <w:rPr>
                <w:rFonts w:ascii="GHEA Grapalat" w:hAnsi="GHEA Grapalat" w:cs="Calibri"/>
                <w:b/>
                <w:sz w:val="20"/>
                <w:szCs w:val="20"/>
                <w:lang w:val="af-ZA"/>
              </w:rPr>
              <w:lastRenderedPageBreak/>
              <w:t xml:space="preserve"> </w:t>
            </w:r>
            <w:r w:rsidRPr="006918F1">
              <w:rPr>
                <w:rFonts w:ascii="GHEA Grapalat" w:hAnsi="GHEA Grapalat" w:cs="Calibri"/>
                <w:sz w:val="20"/>
                <w:szCs w:val="20"/>
              </w:rPr>
              <w:t>Замена</w:t>
            </w:r>
            <w:r w:rsidRPr="00B2122A">
              <w:rPr>
                <w:rFonts w:ascii="GHEA Grapalat" w:hAnsi="GHEA Grapalat" w:cs="Calibri"/>
                <w:sz w:val="20"/>
                <w:szCs w:val="20"/>
                <w:lang w:val="en-US"/>
              </w:rPr>
              <w:t xml:space="preserve"> </w:t>
            </w:r>
            <w:r w:rsidRPr="006918F1">
              <w:rPr>
                <w:rFonts w:ascii="GHEA Grapalat" w:hAnsi="GHEA Grapalat" w:cs="Calibri"/>
                <w:sz w:val="20"/>
                <w:szCs w:val="20"/>
              </w:rPr>
              <w:t>очишающего</w:t>
            </w:r>
            <w:r w:rsidRPr="00B2122A">
              <w:rPr>
                <w:rFonts w:ascii="GHEA Grapalat" w:hAnsi="GHEA Grapalat" w:cs="Calibri"/>
                <w:sz w:val="20"/>
                <w:szCs w:val="20"/>
                <w:lang w:val="en-US"/>
              </w:rPr>
              <w:t xml:space="preserve"> </w:t>
            </w:r>
            <w:r w:rsidRPr="006918F1">
              <w:rPr>
                <w:rFonts w:ascii="GHEA Grapalat" w:hAnsi="GHEA Grapalat" w:cs="Calibri"/>
                <w:sz w:val="20"/>
                <w:szCs w:val="20"/>
              </w:rPr>
              <w:t>ножа</w:t>
            </w:r>
            <w:r w:rsidRPr="00B2122A">
              <w:rPr>
                <w:rFonts w:ascii="GHEA Grapalat" w:hAnsi="GHEA Grapalat" w:cs="Calibri"/>
                <w:sz w:val="20"/>
                <w:szCs w:val="20"/>
                <w:lang w:val="en-US"/>
              </w:rPr>
              <w:t xml:space="preserve"> </w:t>
            </w:r>
            <w:r w:rsidRPr="006918F1">
              <w:rPr>
                <w:rFonts w:ascii="GHEA Grapalat" w:hAnsi="GHEA Grapalat" w:cs="Calibri"/>
                <w:sz w:val="20"/>
                <w:szCs w:val="20"/>
              </w:rPr>
              <w:t>картриджа</w:t>
            </w:r>
            <w:r w:rsidRPr="00B2122A">
              <w:rPr>
                <w:rFonts w:ascii="GHEA Grapalat" w:hAnsi="GHEA Grapalat" w:cs="Calibri"/>
                <w:b/>
                <w:sz w:val="20"/>
                <w:szCs w:val="20"/>
                <w:lang w:val="en-US"/>
              </w:rPr>
              <w:t xml:space="preserve"> </w:t>
            </w:r>
            <w:r w:rsidRPr="00B2122A">
              <w:rPr>
                <w:rFonts w:ascii="GHEA Grapalat" w:hAnsi="GHEA Grapalat"/>
                <w:sz w:val="20"/>
                <w:szCs w:val="20"/>
                <w:lang w:val="en-US"/>
              </w:rPr>
              <w:t xml:space="preserve"> </w:t>
            </w:r>
            <w:r w:rsidRPr="006918F1">
              <w:rPr>
                <w:rFonts w:ascii="GHEA Grapalat" w:hAnsi="GHEA Grapalat" w:cs="Calibri"/>
                <w:b/>
                <w:sz w:val="20"/>
                <w:szCs w:val="20"/>
                <w:lang w:val="af-ZA"/>
              </w:rPr>
              <w:t>35A, 85A, 12A, 337A,92A, 15A,13A,Canon 312,Canon 725,Canon 337,Canon 737 Starter L,SP200HE, SAMSUNG D101s</w:t>
            </w:r>
          </w:p>
        </w:tc>
        <w:tc>
          <w:tcPr>
            <w:tcW w:w="3154" w:type="dxa"/>
          </w:tcPr>
          <w:p w14:paraId="37BEAE02"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2000</w:t>
            </w:r>
          </w:p>
        </w:tc>
      </w:tr>
      <w:tr w:rsidR="00B2122A" w:rsidRPr="006918F1" w14:paraId="67711E86" w14:textId="77777777" w:rsidTr="002D4343">
        <w:trPr>
          <w:trHeight w:val="501"/>
        </w:trPr>
        <w:tc>
          <w:tcPr>
            <w:tcW w:w="7280" w:type="dxa"/>
            <w:vAlign w:val="center"/>
          </w:tcPr>
          <w:p w14:paraId="3CDA1975" w14:textId="77777777" w:rsidR="00B2122A" w:rsidRPr="006918F1" w:rsidRDefault="00B2122A" w:rsidP="002D4343">
            <w:pPr>
              <w:rPr>
                <w:rFonts w:ascii="GHEA Grapalat" w:hAnsi="GHEA Grapalat" w:cs="Calibri"/>
                <w:sz w:val="20"/>
                <w:szCs w:val="20"/>
                <w:lang w:val="af-ZA"/>
              </w:rPr>
            </w:pPr>
            <w:r w:rsidRPr="006918F1">
              <w:rPr>
                <w:rFonts w:ascii="GHEA Grapalat" w:hAnsi="GHEA Grapalat" w:cs="Calibri"/>
                <w:b/>
                <w:sz w:val="20"/>
                <w:szCs w:val="20"/>
                <w:lang w:val="af-ZA"/>
              </w:rPr>
              <w:t xml:space="preserve"> </w:t>
            </w:r>
            <w:r w:rsidRPr="006918F1">
              <w:rPr>
                <w:rFonts w:ascii="GHEA Grapalat" w:hAnsi="GHEA Grapalat" w:cs="Calibri"/>
                <w:sz w:val="20"/>
                <w:szCs w:val="20"/>
              </w:rPr>
              <w:t>Замена</w:t>
            </w:r>
            <w:r w:rsidRPr="00B2122A">
              <w:rPr>
                <w:rFonts w:ascii="GHEA Grapalat" w:hAnsi="GHEA Grapalat" w:cs="Calibri"/>
                <w:sz w:val="20"/>
                <w:szCs w:val="20"/>
                <w:lang w:val="en-US"/>
              </w:rPr>
              <w:t xml:space="preserve"> </w:t>
            </w:r>
            <w:r w:rsidRPr="006918F1">
              <w:rPr>
                <w:rFonts w:ascii="GHEA Grapalat" w:hAnsi="GHEA Grapalat" w:cs="Calibri"/>
                <w:sz w:val="20"/>
                <w:szCs w:val="20"/>
              </w:rPr>
              <w:t>каратрона</w:t>
            </w:r>
            <w:r w:rsidRPr="00B2122A">
              <w:rPr>
                <w:rFonts w:ascii="GHEA Grapalat" w:hAnsi="GHEA Grapalat" w:cs="Calibri"/>
                <w:sz w:val="20"/>
                <w:szCs w:val="20"/>
                <w:lang w:val="en-US"/>
              </w:rPr>
              <w:t xml:space="preserve"> </w:t>
            </w:r>
            <w:r w:rsidRPr="006918F1">
              <w:rPr>
                <w:rFonts w:ascii="GHEA Grapalat" w:hAnsi="GHEA Grapalat" w:cs="Calibri"/>
                <w:sz w:val="20"/>
                <w:szCs w:val="20"/>
              </w:rPr>
              <w:t>картриджа</w:t>
            </w:r>
            <w:r w:rsidRPr="00B2122A">
              <w:rPr>
                <w:rFonts w:ascii="GHEA Grapalat" w:hAnsi="GHEA Grapalat" w:cs="Calibri"/>
                <w:b/>
                <w:sz w:val="20"/>
                <w:szCs w:val="20"/>
                <w:lang w:val="en-US"/>
              </w:rPr>
              <w:t xml:space="preserve"> </w:t>
            </w:r>
            <w:r w:rsidRPr="00B2122A">
              <w:rPr>
                <w:rFonts w:ascii="GHEA Grapalat" w:hAnsi="GHEA Grapalat"/>
                <w:sz w:val="20"/>
                <w:szCs w:val="20"/>
                <w:lang w:val="en-US"/>
              </w:rPr>
              <w:t xml:space="preserve"> </w:t>
            </w:r>
            <w:r w:rsidRPr="006918F1">
              <w:rPr>
                <w:rFonts w:ascii="GHEA Grapalat" w:hAnsi="GHEA Grapalat" w:cs="Calibri"/>
                <w:b/>
                <w:sz w:val="20"/>
                <w:szCs w:val="20"/>
                <w:lang w:val="af-ZA"/>
              </w:rPr>
              <w:t>35A, 85A, 12A, 337A,92A, 15A,13A,Canon 312,Canon 725,Canon 337,Canon 737 Starter L,SP200HE, SAMSUNG D101s</w:t>
            </w:r>
          </w:p>
        </w:tc>
        <w:tc>
          <w:tcPr>
            <w:tcW w:w="3154" w:type="dxa"/>
          </w:tcPr>
          <w:p w14:paraId="160F63B7" w14:textId="77777777" w:rsidR="00B2122A" w:rsidRPr="006918F1" w:rsidRDefault="00B2122A" w:rsidP="002D4343">
            <w:pPr>
              <w:rPr>
                <w:rFonts w:ascii="GHEA Grapalat" w:hAnsi="GHEA Grapalat"/>
                <w:sz w:val="20"/>
                <w:szCs w:val="20"/>
              </w:rPr>
            </w:pPr>
            <w:r w:rsidRPr="006918F1">
              <w:rPr>
                <w:rFonts w:ascii="GHEA Grapalat" w:hAnsi="GHEA Grapalat"/>
                <w:sz w:val="20"/>
                <w:szCs w:val="20"/>
              </w:rPr>
              <w:t>2000</w:t>
            </w:r>
          </w:p>
        </w:tc>
      </w:tr>
      <w:tr w:rsidR="00B2122A" w:rsidRPr="006918F1" w14:paraId="6A5CBB03" w14:textId="77777777" w:rsidTr="002D4343">
        <w:trPr>
          <w:trHeight w:val="251"/>
        </w:trPr>
        <w:tc>
          <w:tcPr>
            <w:tcW w:w="7280" w:type="dxa"/>
            <w:vAlign w:val="center"/>
          </w:tcPr>
          <w:p w14:paraId="79ACD99C" w14:textId="77777777" w:rsidR="00B2122A" w:rsidRPr="006918F1" w:rsidRDefault="00B2122A" w:rsidP="002D4343">
            <w:pPr>
              <w:rPr>
                <w:rFonts w:ascii="GHEA Grapalat" w:hAnsi="GHEA Grapalat" w:cs="Calibri"/>
              </w:rPr>
            </w:pPr>
            <w:r w:rsidRPr="006918F1">
              <w:rPr>
                <w:rFonts w:ascii="GHEA Grapalat" w:hAnsi="GHEA Grapalat" w:cs="Calibri"/>
                <w:b/>
                <w:bCs/>
              </w:rPr>
              <w:t>Всего</w:t>
            </w:r>
          </w:p>
        </w:tc>
        <w:tc>
          <w:tcPr>
            <w:tcW w:w="3154" w:type="dxa"/>
          </w:tcPr>
          <w:p w14:paraId="77253B31" w14:textId="77777777" w:rsidR="00B2122A" w:rsidRPr="006918F1" w:rsidRDefault="00B2122A" w:rsidP="002D4343">
            <w:pPr>
              <w:rPr>
                <w:rFonts w:ascii="GHEA Grapalat" w:hAnsi="GHEA Grapalat"/>
                <w:b/>
                <w:sz w:val="20"/>
                <w:szCs w:val="20"/>
              </w:rPr>
            </w:pPr>
            <w:r w:rsidRPr="006918F1">
              <w:rPr>
                <w:rFonts w:ascii="GHEA Grapalat" w:hAnsi="GHEA Grapalat"/>
                <w:b/>
                <w:sz w:val="20"/>
                <w:szCs w:val="20"/>
              </w:rPr>
              <w:fldChar w:fldCharType="begin"/>
            </w:r>
            <w:r w:rsidRPr="006918F1">
              <w:rPr>
                <w:rFonts w:ascii="GHEA Grapalat" w:hAnsi="GHEA Grapalat"/>
                <w:b/>
                <w:sz w:val="20"/>
                <w:szCs w:val="20"/>
              </w:rPr>
              <w:instrText xml:space="preserve"> =SUM(ABOVE) </w:instrText>
            </w:r>
            <w:r w:rsidRPr="006918F1">
              <w:rPr>
                <w:rFonts w:ascii="GHEA Grapalat" w:hAnsi="GHEA Grapalat"/>
                <w:b/>
                <w:sz w:val="20"/>
                <w:szCs w:val="20"/>
              </w:rPr>
              <w:fldChar w:fldCharType="separate"/>
            </w:r>
            <w:r w:rsidRPr="006918F1">
              <w:rPr>
                <w:rFonts w:ascii="GHEA Grapalat" w:hAnsi="GHEA Grapalat"/>
                <w:b/>
                <w:noProof/>
                <w:sz w:val="20"/>
                <w:szCs w:val="20"/>
              </w:rPr>
              <w:t>13000</w:t>
            </w:r>
            <w:r w:rsidRPr="006918F1">
              <w:rPr>
                <w:rFonts w:ascii="GHEA Grapalat" w:hAnsi="GHEA Grapalat"/>
                <w:b/>
                <w:sz w:val="20"/>
                <w:szCs w:val="20"/>
              </w:rPr>
              <w:fldChar w:fldCharType="end"/>
            </w:r>
          </w:p>
        </w:tc>
      </w:tr>
    </w:tbl>
    <w:p w14:paraId="7D9BCC6A" w14:textId="77777777" w:rsidR="00B2122A" w:rsidRDefault="00B2122A" w:rsidP="00B2122A">
      <w:pPr>
        <w:widowControl w:val="0"/>
        <w:spacing w:after="160" w:line="360" w:lineRule="auto"/>
        <w:rPr>
          <w:rFonts w:ascii="GHEA Grapalat" w:hAnsi="GHEA Grapalat"/>
          <w:i/>
          <w:color w:val="000000" w:themeColor="text1"/>
        </w:rPr>
      </w:pPr>
    </w:p>
    <w:p w14:paraId="16C28236" w14:textId="77777777" w:rsidR="00B2122A" w:rsidRDefault="00B2122A" w:rsidP="00B2122A">
      <w:pPr>
        <w:rPr>
          <w:rFonts w:ascii="GHEA Grapalat" w:hAnsi="GHEA Grapalat"/>
          <w:i/>
          <w:color w:val="000000" w:themeColor="text1"/>
        </w:rPr>
      </w:pPr>
    </w:p>
    <w:p w14:paraId="2F4288BC" w14:textId="6EBA8024" w:rsidR="00B2122A" w:rsidRPr="00B041A4" w:rsidRDefault="00B2122A" w:rsidP="00B2122A">
      <w:pPr>
        <w:rPr>
          <w:rFonts w:ascii="GHEA Grapalat" w:hAnsi="GHEA Grapalat"/>
        </w:rPr>
      </w:pPr>
      <w:r w:rsidRPr="00B041A4">
        <w:rPr>
          <w:rFonts w:ascii="GHEA Grapalat" w:hAnsi="GHEA Grapalat"/>
        </w:rPr>
        <w:t>Оценка предложения по сумме столбца "Максимальная цена единицы" *</w:t>
      </w:r>
    </w:p>
    <w:p w14:paraId="2684722F" w14:textId="77777777" w:rsidR="00B2122A" w:rsidRPr="00B041A4" w:rsidRDefault="00B2122A" w:rsidP="00B2122A">
      <w:pPr>
        <w:rPr>
          <w:rFonts w:ascii="GHEA Grapalat" w:hAnsi="GHEA Grapalat"/>
        </w:rPr>
      </w:pPr>
      <w:r w:rsidRPr="00B041A4">
        <w:rPr>
          <w:rFonts w:ascii="GHEA Grapalat" w:hAnsi="GHEA Grapalat"/>
        </w:rPr>
        <w:t>Заказчик может запросить оказание вышеперечисленных услуг:</w:t>
      </w:r>
    </w:p>
    <w:p w14:paraId="421D3F67" w14:textId="77777777" w:rsidR="00B2122A" w:rsidRPr="00B041A4" w:rsidRDefault="00B2122A" w:rsidP="00B2122A">
      <w:pPr>
        <w:rPr>
          <w:rFonts w:ascii="GHEA Grapalat" w:hAnsi="GHEA Grapalat"/>
        </w:rPr>
      </w:pPr>
      <w:r w:rsidRPr="00B041A4">
        <w:rPr>
          <w:rFonts w:ascii="GHEA Grapalat" w:hAnsi="GHEA Grapalat"/>
        </w:rPr>
        <w:t>До 200000 драм за первый транш</w:t>
      </w:r>
    </w:p>
    <w:p w14:paraId="77163372" w14:textId="77777777" w:rsidR="00B2122A" w:rsidRPr="00B041A4" w:rsidRDefault="00B2122A" w:rsidP="00B2122A">
      <w:pPr>
        <w:rPr>
          <w:rFonts w:ascii="GHEA Grapalat" w:hAnsi="GHEA Grapalat"/>
        </w:rPr>
      </w:pPr>
      <w:r w:rsidRPr="00B041A4">
        <w:rPr>
          <w:rFonts w:ascii="GHEA Grapalat" w:hAnsi="GHEA Grapalat"/>
        </w:rPr>
        <w:t>До 150000 драмов РА для 2-го транша</w:t>
      </w:r>
    </w:p>
    <w:p w14:paraId="29C0A53C" w14:textId="77777777" w:rsidR="00B2122A" w:rsidRDefault="00B2122A" w:rsidP="00B2122A">
      <w:pPr>
        <w:rPr>
          <w:rFonts w:ascii="GHEA Grapalat" w:hAnsi="GHEA Grapalat"/>
          <w:lang w:val="hy-AM"/>
        </w:rPr>
      </w:pPr>
      <w:r w:rsidRPr="00B041A4">
        <w:rPr>
          <w:rFonts w:ascii="GHEA Grapalat" w:hAnsi="GHEA Grapalat"/>
        </w:rPr>
        <w:t>До 785000 драм за 3-й транш</w:t>
      </w:r>
    </w:p>
    <w:p w14:paraId="7DD9E23E" w14:textId="5E8FBC59" w:rsidR="00B2122A" w:rsidRDefault="00B2122A" w:rsidP="00B2122A">
      <w:pPr>
        <w:tabs>
          <w:tab w:val="left" w:pos="1336"/>
        </w:tabs>
        <w:rPr>
          <w:rFonts w:ascii="GHEA Grapalat" w:hAnsi="GHEA Grapalat"/>
          <w:i/>
          <w:color w:val="000000" w:themeColor="text1"/>
        </w:rPr>
      </w:pPr>
    </w:p>
    <w:p w14:paraId="0B2E516B" w14:textId="7B9A9F6B" w:rsidR="00B2122A" w:rsidRPr="00B2122A" w:rsidRDefault="00B2122A" w:rsidP="00B2122A">
      <w:pPr>
        <w:tabs>
          <w:tab w:val="left" w:pos="1336"/>
        </w:tabs>
        <w:rPr>
          <w:rFonts w:ascii="GHEA Grapalat" w:hAnsi="GHEA Grapalat"/>
        </w:rPr>
        <w:sectPr w:rsidR="00B2122A" w:rsidRPr="00B2122A" w:rsidSect="00302A3A">
          <w:footnotePr>
            <w:pos w:val="beneathText"/>
          </w:footnotePr>
          <w:pgSz w:w="11907" w:h="16840" w:code="9"/>
          <w:pgMar w:top="426" w:right="1418" w:bottom="851" w:left="1418" w:header="561" w:footer="561" w:gutter="0"/>
          <w:cols w:space="720"/>
          <w:titlePg/>
          <w:docGrid w:linePitch="326"/>
        </w:sectPr>
      </w:pPr>
    </w:p>
    <w:p w14:paraId="0AF639C3" w14:textId="77777777" w:rsidR="00C301FE" w:rsidRPr="00C301FE" w:rsidRDefault="00C301FE" w:rsidP="00C301FE">
      <w:pPr>
        <w:rPr>
          <w:rFonts w:ascii="GHEA Grapalat" w:hAnsi="GHEA Grapalat"/>
        </w:rPr>
        <w:sectPr w:rsidR="00C301FE" w:rsidRPr="00C301FE" w:rsidSect="00C301FE">
          <w:footnotePr>
            <w:pos w:val="beneathText"/>
          </w:footnotePr>
          <w:pgSz w:w="16840" w:h="11907" w:orient="landscape" w:code="9"/>
          <w:pgMar w:top="1411" w:right="432" w:bottom="1260" w:left="850" w:header="562" w:footer="562" w:gutter="0"/>
          <w:cols w:space="720"/>
          <w:titlePg/>
          <w:docGrid w:linePitch="326"/>
        </w:sectPr>
      </w:pPr>
    </w:p>
    <w:p w14:paraId="0E47946F" w14:textId="77777777" w:rsidR="00EF3E35" w:rsidRPr="00C301FE" w:rsidRDefault="00EF3E35" w:rsidP="00C301FE">
      <w:pPr>
        <w:widowControl w:val="0"/>
        <w:spacing w:after="160" w:line="360" w:lineRule="auto"/>
        <w:rPr>
          <w:rFonts w:ascii="GHEA Grapalat" w:hAnsi="GHEA Grapalat"/>
          <w:i/>
          <w:color w:val="000000" w:themeColor="text1"/>
        </w:rPr>
      </w:pPr>
    </w:p>
    <w:p w14:paraId="4828335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39C0DE47"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B453F7">
        <w:rPr>
          <w:rFonts w:ascii="GHEA Grapalat" w:hAnsi="GHEA Grapalat"/>
          <w:b/>
          <w:color w:val="000000" w:themeColor="text1"/>
          <w:lang w:val="hy-AM"/>
        </w:rPr>
        <w:t>ԵՔ-ԳՀԾՁԲ-</w:t>
      </w:r>
      <w:r w:rsidR="00963EC7">
        <w:rPr>
          <w:rFonts w:ascii="GHEA Grapalat" w:hAnsi="GHEA Grapalat"/>
          <w:b/>
          <w:color w:val="000000" w:themeColor="text1"/>
          <w:lang w:val="hy-AM"/>
        </w:rPr>
        <w:t>26/53</w:t>
      </w:r>
      <w:r w:rsidRPr="00003FAD">
        <w:rPr>
          <w:rFonts w:ascii="GHEA Grapalat" w:hAnsi="GHEA Grapalat"/>
          <w:color w:val="000000" w:themeColor="text1"/>
          <w:sz w:val="24"/>
          <w:szCs w:val="24"/>
          <w:lang w:val="af-ZA"/>
        </w:rPr>
        <w:t>»</w:t>
      </w:r>
    </w:p>
    <w:p w14:paraId="21F43F61" w14:textId="5DF8CBD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7"/>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6665996F"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w:t>
            </w:r>
            <w:r w:rsidR="00C64EE1">
              <w:rPr>
                <w:rFonts w:ascii="GHEA Grapalat" w:hAnsi="GHEA Grapalat"/>
                <w:color w:val="000000" w:themeColor="text1"/>
                <w:sz w:val="16"/>
              </w:rPr>
              <w:t>6</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8"/>
              <w:t>**</w:t>
            </w:r>
          </w:p>
        </w:tc>
      </w:tr>
      <w:tr w:rsidR="00003FAD" w:rsidRPr="00003FAD" w14:paraId="21E5A965" w14:textId="77777777" w:rsidTr="00A236AA">
        <w:trPr>
          <w:cantSplit/>
          <w:trHeight w:val="1134"/>
          <w:jc w:val="center"/>
        </w:trPr>
        <w:tc>
          <w:tcPr>
            <w:tcW w:w="1998" w:type="dxa"/>
          </w:tcPr>
          <w:p w14:paraId="706AFB69" w14:textId="7F9DA20B" w:rsidR="00181365" w:rsidRPr="00326824" w:rsidRDefault="00181365" w:rsidP="00A236AA">
            <w:pPr>
              <w:widowControl w:val="0"/>
              <w:spacing w:after="120"/>
              <w:jc w:val="center"/>
              <w:rPr>
                <w:rFonts w:ascii="GHEA Grapalat" w:hAnsi="GHEA Grapalat"/>
                <w:color w:val="000000" w:themeColor="text1"/>
                <w:sz w:val="16"/>
                <w:lang w:val="hy-AM"/>
              </w:rPr>
            </w:pPr>
          </w:p>
        </w:tc>
        <w:tc>
          <w:tcPr>
            <w:tcW w:w="1800" w:type="dxa"/>
          </w:tcPr>
          <w:p w14:paraId="533BE5BA" w14:textId="52F79861"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377CB6" w:rsidRPr="00003FAD" w14:paraId="4030A6CB" w14:textId="77777777" w:rsidTr="00AB7231">
        <w:trPr>
          <w:cantSplit/>
          <w:trHeight w:val="1134"/>
          <w:jc w:val="center"/>
        </w:trPr>
        <w:tc>
          <w:tcPr>
            <w:tcW w:w="1998" w:type="dxa"/>
            <w:vAlign w:val="center"/>
          </w:tcPr>
          <w:p w14:paraId="58584ECD" w14:textId="3C8C4A0E" w:rsidR="00377CB6" w:rsidRPr="008C4282" w:rsidRDefault="00377CB6" w:rsidP="00377CB6">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vAlign w:val="center"/>
          </w:tcPr>
          <w:p w14:paraId="4ED3EBAF" w14:textId="4E987E0A" w:rsidR="00377CB6" w:rsidRPr="004E7B94" w:rsidRDefault="00377CB6" w:rsidP="00377CB6">
            <w:pPr>
              <w:widowControl w:val="0"/>
              <w:spacing w:after="120"/>
              <w:jc w:val="center"/>
              <w:rPr>
                <w:rFonts w:asciiTheme="minorHAnsi" w:hAnsiTheme="minorHAnsi"/>
                <w:color w:val="000000" w:themeColor="text1"/>
                <w:sz w:val="16"/>
                <w:lang w:val="hy-AM"/>
              </w:rPr>
            </w:pPr>
            <w:r>
              <w:rPr>
                <w:rFonts w:ascii="Calibri" w:hAnsi="Calibri" w:cs="Calibri"/>
                <w:color w:val="000000"/>
                <w:sz w:val="28"/>
                <w:szCs w:val="28"/>
              </w:rPr>
              <w:t>50311240/2</w:t>
            </w:r>
          </w:p>
        </w:tc>
        <w:tc>
          <w:tcPr>
            <w:tcW w:w="1800" w:type="dxa"/>
          </w:tcPr>
          <w:p w14:paraId="330587EB" w14:textId="17B75930" w:rsidR="00377CB6" w:rsidRPr="004E7B94" w:rsidRDefault="00377CB6" w:rsidP="00377CB6">
            <w:pPr>
              <w:jc w:val="center"/>
              <w:rPr>
                <w:rFonts w:ascii="GHEA Grapalat" w:hAnsi="GHEA Grapalat" w:cs="Arial"/>
                <w:color w:val="000000"/>
                <w:sz w:val="20"/>
                <w:szCs w:val="20"/>
                <w:lang w:val="hy-AM"/>
              </w:rPr>
            </w:pPr>
            <w:r w:rsidRPr="00377CB6">
              <w:rPr>
                <w:rFonts w:ascii="GHEA Grapalat" w:hAnsi="GHEA Grapalat" w:cs="Arial"/>
                <w:color w:val="000000"/>
                <w:sz w:val="20"/>
                <w:szCs w:val="20"/>
              </w:rPr>
              <w:t>Обслуживание и текущий ремонт копировальных аппаратов и лазерных принтеров</w:t>
            </w:r>
          </w:p>
        </w:tc>
        <w:tc>
          <w:tcPr>
            <w:tcW w:w="630" w:type="dxa"/>
            <w:vAlign w:val="center"/>
          </w:tcPr>
          <w:p w14:paraId="763C190F" w14:textId="0193D555" w:rsidR="00377CB6" w:rsidRPr="00003FAD" w:rsidRDefault="00377CB6" w:rsidP="00377CB6">
            <w:pPr>
              <w:widowControl w:val="0"/>
              <w:spacing w:after="120"/>
              <w:jc w:val="center"/>
              <w:rPr>
                <w:rFonts w:ascii="GHEA Grapalat" w:hAnsi="GHEA Grapalat"/>
                <w:color w:val="000000" w:themeColor="text1"/>
                <w:sz w:val="16"/>
              </w:rPr>
            </w:pPr>
            <w:r>
              <w:rPr>
                <w:rFonts w:ascii="GHEA Grapalat" w:hAnsi="GHEA Grapalat"/>
                <w:color w:val="000000" w:themeColor="text1"/>
                <w:sz w:val="16"/>
              </w:rPr>
              <w:t>-</w:t>
            </w:r>
          </w:p>
        </w:tc>
        <w:tc>
          <w:tcPr>
            <w:tcW w:w="450" w:type="dxa"/>
            <w:textDirection w:val="btLr"/>
          </w:tcPr>
          <w:p w14:paraId="7A9A5AB8" w14:textId="253367B7" w:rsidR="00377CB6" w:rsidRPr="00003FAD" w:rsidRDefault="00377CB6" w:rsidP="00377CB6">
            <w:pPr>
              <w:widowControl w:val="0"/>
              <w:spacing w:after="120"/>
              <w:jc w:val="center"/>
              <w:rPr>
                <w:rFonts w:ascii="GHEA Grapalat" w:hAnsi="GHEA Grapalat"/>
                <w:color w:val="000000" w:themeColor="text1"/>
                <w:sz w:val="16"/>
              </w:rPr>
            </w:pPr>
            <w:r>
              <w:rPr>
                <w:rFonts w:ascii="GHEA Grapalat" w:hAnsi="GHEA Grapalat" w:cs="Arial"/>
                <w:sz w:val="28"/>
                <w:szCs w:val="28"/>
                <w:vertAlign w:val="superscript"/>
                <w:lang w:val="hy-AM"/>
              </w:rPr>
              <w:t>25</w:t>
            </w:r>
            <w:r w:rsidRPr="00216FB0">
              <w:rPr>
                <w:rFonts w:ascii="GHEA Grapalat" w:hAnsi="GHEA Grapalat" w:cs="Arial"/>
                <w:sz w:val="28"/>
                <w:szCs w:val="28"/>
                <w:vertAlign w:val="superscript"/>
                <w:lang w:val="pt-BR"/>
              </w:rPr>
              <w:t>%</w:t>
            </w:r>
          </w:p>
        </w:tc>
        <w:tc>
          <w:tcPr>
            <w:tcW w:w="450" w:type="dxa"/>
            <w:textDirection w:val="btLr"/>
          </w:tcPr>
          <w:p w14:paraId="0E9731DE" w14:textId="737A147C" w:rsidR="00377CB6" w:rsidRPr="00003FAD" w:rsidRDefault="00377CB6" w:rsidP="00377CB6">
            <w:pPr>
              <w:widowControl w:val="0"/>
              <w:spacing w:after="120"/>
              <w:jc w:val="center"/>
              <w:rPr>
                <w:rFonts w:ascii="GHEA Grapalat" w:hAnsi="GHEA Grapalat"/>
                <w:color w:val="000000" w:themeColor="text1"/>
                <w:sz w:val="16"/>
              </w:rPr>
            </w:pPr>
            <w:r>
              <w:rPr>
                <w:rFonts w:ascii="GHEA Grapalat" w:hAnsi="GHEA Grapalat" w:cs="Arial"/>
                <w:sz w:val="28"/>
                <w:szCs w:val="28"/>
                <w:vertAlign w:val="superscript"/>
                <w:lang w:val="hy-AM"/>
              </w:rPr>
              <w:t>25</w:t>
            </w:r>
            <w:r w:rsidRPr="00216FB0">
              <w:rPr>
                <w:rFonts w:ascii="GHEA Grapalat" w:hAnsi="GHEA Grapalat" w:cs="Arial"/>
                <w:sz w:val="28"/>
                <w:szCs w:val="28"/>
                <w:vertAlign w:val="superscript"/>
                <w:lang w:val="pt-BR"/>
              </w:rPr>
              <w:t>%</w:t>
            </w:r>
          </w:p>
        </w:tc>
        <w:tc>
          <w:tcPr>
            <w:tcW w:w="450" w:type="dxa"/>
            <w:textDirection w:val="btLr"/>
          </w:tcPr>
          <w:p w14:paraId="5960D036" w14:textId="5D2B9F58" w:rsidR="00377CB6" w:rsidRPr="00003FAD" w:rsidRDefault="00377CB6" w:rsidP="00377CB6">
            <w:pPr>
              <w:widowControl w:val="0"/>
              <w:spacing w:after="120"/>
              <w:jc w:val="center"/>
              <w:rPr>
                <w:rFonts w:ascii="GHEA Grapalat" w:hAnsi="GHEA Grapalat"/>
                <w:color w:val="000000" w:themeColor="text1"/>
                <w:sz w:val="16"/>
              </w:rPr>
            </w:pPr>
            <w:r>
              <w:rPr>
                <w:rFonts w:ascii="GHEA Grapalat" w:hAnsi="GHEA Grapalat" w:cs="Arial"/>
                <w:sz w:val="28"/>
                <w:szCs w:val="28"/>
                <w:vertAlign w:val="superscript"/>
                <w:lang w:val="hy-AM"/>
              </w:rPr>
              <w:t>50</w:t>
            </w:r>
            <w:r w:rsidRPr="00216FB0">
              <w:rPr>
                <w:rFonts w:ascii="GHEA Grapalat" w:hAnsi="GHEA Grapalat" w:cs="Arial"/>
                <w:sz w:val="28"/>
                <w:szCs w:val="28"/>
                <w:vertAlign w:val="superscript"/>
                <w:lang w:val="pt-BR"/>
              </w:rPr>
              <w:t>%</w:t>
            </w:r>
          </w:p>
        </w:tc>
        <w:tc>
          <w:tcPr>
            <w:tcW w:w="450" w:type="dxa"/>
            <w:textDirection w:val="btLr"/>
          </w:tcPr>
          <w:p w14:paraId="72209B27" w14:textId="4E94079F" w:rsidR="00377CB6" w:rsidRPr="00003FAD" w:rsidRDefault="00377CB6" w:rsidP="00377CB6">
            <w:pPr>
              <w:widowControl w:val="0"/>
              <w:spacing w:after="120"/>
              <w:jc w:val="center"/>
              <w:rPr>
                <w:rFonts w:ascii="GHEA Grapalat" w:hAnsi="GHEA Grapalat"/>
                <w:color w:val="000000" w:themeColor="text1"/>
                <w:sz w:val="16"/>
              </w:rPr>
            </w:pPr>
            <w:r>
              <w:rPr>
                <w:rFonts w:ascii="GHEA Grapalat" w:hAnsi="GHEA Grapalat" w:cs="Arial"/>
                <w:sz w:val="28"/>
                <w:szCs w:val="28"/>
                <w:vertAlign w:val="superscript"/>
                <w:lang w:val="hy-AM"/>
              </w:rPr>
              <w:t>50</w:t>
            </w:r>
            <w:r w:rsidRPr="00216FB0">
              <w:rPr>
                <w:rFonts w:ascii="GHEA Grapalat" w:hAnsi="GHEA Grapalat" w:cs="Arial"/>
                <w:sz w:val="28"/>
                <w:szCs w:val="28"/>
                <w:vertAlign w:val="superscript"/>
                <w:lang w:val="pt-BR"/>
              </w:rPr>
              <w:t>%</w:t>
            </w:r>
          </w:p>
        </w:tc>
        <w:tc>
          <w:tcPr>
            <w:tcW w:w="360" w:type="dxa"/>
            <w:textDirection w:val="btLr"/>
          </w:tcPr>
          <w:p w14:paraId="67ED2AD1" w14:textId="1B7E1528" w:rsidR="00377CB6" w:rsidRPr="00003FAD"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50</w:t>
            </w:r>
            <w:r w:rsidRPr="00216FB0">
              <w:rPr>
                <w:rFonts w:ascii="GHEA Grapalat" w:hAnsi="GHEA Grapalat" w:cs="Arial"/>
                <w:sz w:val="28"/>
                <w:szCs w:val="28"/>
                <w:vertAlign w:val="superscript"/>
                <w:lang w:val="pt-BR"/>
              </w:rPr>
              <w:t>%</w:t>
            </w:r>
          </w:p>
        </w:tc>
        <w:tc>
          <w:tcPr>
            <w:tcW w:w="450" w:type="dxa"/>
            <w:textDirection w:val="btLr"/>
          </w:tcPr>
          <w:p w14:paraId="10907350" w14:textId="10DCA1B5" w:rsidR="00377CB6" w:rsidRPr="00003FAD"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75</w:t>
            </w:r>
            <w:r w:rsidRPr="00216FB0">
              <w:rPr>
                <w:rFonts w:ascii="GHEA Grapalat" w:hAnsi="GHEA Grapalat" w:cs="Arial"/>
                <w:sz w:val="28"/>
                <w:szCs w:val="28"/>
                <w:vertAlign w:val="superscript"/>
                <w:lang w:val="pt-BR"/>
              </w:rPr>
              <w:t>%</w:t>
            </w:r>
          </w:p>
        </w:tc>
        <w:tc>
          <w:tcPr>
            <w:tcW w:w="450" w:type="dxa"/>
            <w:textDirection w:val="btLr"/>
          </w:tcPr>
          <w:p w14:paraId="10A4804F" w14:textId="22EAE29B" w:rsidR="00377CB6" w:rsidRPr="00003FAD"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75</w:t>
            </w:r>
            <w:r w:rsidRPr="00216FB0">
              <w:rPr>
                <w:rFonts w:ascii="GHEA Grapalat" w:hAnsi="GHEA Grapalat" w:cs="Arial"/>
                <w:sz w:val="28"/>
                <w:szCs w:val="28"/>
                <w:vertAlign w:val="superscript"/>
                <w:lang w:val="pt-BR"/>
              </w:rPr>
              <w:t>%</w:t>
            </w:r>
          </w:p>
        </w:tc>
        <w:tc>
          <w:tcPr>
            <w:tcW w:w="630" w:type="dxa"/>
            <w:textDirection w:val="btLr"/>
          </w:tcPr>
          <w:p w14:paraId="11DB0BAD" w14:textId="3F606809" w:rsidR="00377CB6" w:rsidRPr="00003FAD"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75</w:t>
            </w:r>
            <w:r w:rsidRPr="00216FB0">
              <w:rPr>
                <w:rFonts w:ascii="GHEA Grapalat" w:hAnsi="GHEA Grapalat" w:cs="Arial"/>
                <w:sz w:val="28"/>
                <w:szCs w:val="28"/>
                <w:vertAlign w:val="superscript"/>
                <w:lang w:val="pt-BR"/>
              </w:rPr>
              <w:t>%</w:t>
            </w:r>
          </w:p>
        </w:tc>
        <w:tc>
          <w:tcPr>
            <w:tcW w:w="450" w:type="dxa"/>
            <w:textDirection w:val="btLr"/>
          </w:tcPr>
          <w:p w14:paraId="1B5BAF6F" w14:textId="1051095A" w:rsidR="00377CB6" w:rsidRPr="00003FAD"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c>
          <w:tcPr>
            <w:tcW w:w="450" w:type="dxa"/>
            <w:textDirection w:val="btLr"/>
          </w:tcPr>
          <w:p w14:paraId="27660905" w14:textId="2F247FDE" w:rsidR="00377CB6" w:rsidRPr="00003FAD"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c>
          <w:tcPr>
            <w:tcW w:w="450" w:type="dxa"/>
            <w:textDirection w:val="btLr"/>
          </w:tcPr>
          <w:p w14:paraId="1074DA8A" w14:textId="077A8436" w:rsidR="00377CB6" w:rsidRPr="00003FAD"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c>
          <w:tcPr>
            <w:tcW w:w="359" w:type="dxa"/>
            <w:textDirection w:val="btLr"/>
          </w:tcPr>
          <w:p w14:paraId="6DF08BD0" w14:textId="5499E215" w:rsidR="00377CB6" w:rsidRPr="00003FAD"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r>
      <w:tr w:rsidR="00377CB6" w:rsidRPr="00003FAD" w14:paraId="549B0656" w14:textId="77777777" w:rsidTr="00AB7231">
        <w:trPr>
          <w:cantSplit/>
          <w:trHeight w:val="1134"/>
          <w:jc w:val="center"/>
        </w:trPr>
        <w:tc>
          <w:tcPr>
            <w:tcW w:w="1998" w:type="dxa"/>
            <w:vAlign w:val="center"/>
          </w:tcPr>
          <w:p w14:paraId="19E4C26B" w14:textId="5A4EFA71" w:rsidR="00377CB6" w:rsidRPr="00377CB6" w:rsidRDefault="00377CB6" w:rsidP="00377CB6">
            <w:pPr>
              <w:widowControl w:val="0"/>
              <w:spacing w:after="120"/>
              <w:jc w:val="center"/>
              <w:rPr>
                <w:rFonts w:ascii="GHEA Grapalat" w:hAnsi="GHEA Grapalat"/>
                <w:color w:val="000000" w:themeColor="text1"/>
                <w:sz w:val="16"/>
              </w:rPr>
            </w:pPr>
            <w:r>
              <w:rPr>
                <w:rFonts w:ascii="GHEA Grapalat" w:hAnsi="GHEA Grapalat"/>
                <w:color w:val="000000" w:themeColor="text1"/>
                <w:sz w:val="16"/>
              </w:rPr>
              <w:t>2</w:t>
            </w:r>
          </w:p>
        </w:tc>
        <w:tc>
          <w:tcPr>
            <w:tcW w:w="1800" w:type="dxa"/>
            <w:vAlign w:val="center"/>
          </w:tcPr>
          <w:p w14:paraId="78033AEA" w14:textId="4B2828FD" w:rsidR="00377CB6" w:rsidRDefault="00377CB6" w:rsidP="00377CB6">
            <w:pPr>
              <w:widowControl w:val="0"/>
              <w:spacing w:after="120"/>
              <w:jc w:val="center"/>
              <w:rPr>
                <w:rFonts w:asciiTheme="minorHAnsi" w:hAnsiTheme="minorHAnsi" w:cs="Arial Armenian"/>
                <w:sz w:val="20"/>
                <w:szCs w:val="20"/>
                <w:lang w:val="hy-AM"/>
              </w:rPr>
            </w:pPr>
            <w:r>
              <w:rPr>
                <w:rFonts w:ascii="Calibri" w:hAnsi="Calibri" w:cs="Calibri"/>
                <w:color w:val="000000"/>
                <w:sz w:val="28"/>
                <w:szCs w:val="28"/>
              </w:rPr>
              <w:t>50311120/6</w:t>
            </w:r>
          </w:p>
        </w:tc>
        <w:tc>
          <w:tcPr>
            <w:tcW w:w="1800" w:type="dxa"/>
          </w:tcPr>
          <w:p w14:paraId="2EF81E1E" w14:textId="6BA6B359" w:rsidR="00377CB6" w:rsidRPr="004E7B94" w:rsidRDefault="00377CB6" w:rsidP="00377CB6">
            <w:pPr>
              <w:jc w:val="center"/>
              <w:rPr>
                <w:rFonts w:ascii="GHEA Grapalat" w:hAnsi="GHEA Grapalat" w:cs="Arial"/>
                <w:color w:val="000000"/>
                <w:sz w:val="20"/>
                <w:szCs w:val="20"/>
              </w:rPr>
            </w:pPr>
            <w:r w:rsidRPr="00377CB6">
              <w:rPr>
                <w:rFonts w:ascii="GHEA Grapalat" w:hAnsi="GHEA Grapalat" w:cs="Arial"/>
                <w:color w:val="000000"/>
                <w:sz w:val="20"/>
                <w:szCs w:val="20"/>
              </w:rPr>
              <w:t>Обслуживание и текущий ремонт компьютеров</w:t>
            </w:r>
          </w:p>
        </w:tc>
        <w:tc>
          <w:tcPr>
            <w:tcW w:w="630" w:type="dxa"/>
            <w:vAlign w:val="center"/>
          </w:tcPr>
          <w:p w14:paraId="7FA82928" w14:textId="063B6CD4" w:rsidR="00377CB6" w:rsidRDefault="00377CB6" w:rsidP="00377CB6">
            <w:pPr>
              <w:widowControl w:val="0"/>
              <w:spacing w:after="120"/>
              <w:jc w:val="center"/>
              <w:rPr>
                <w:rFonts w:ascii="GHEA Grapalat" w:hAnsi="GHEA Grapalat"/>
                <w:color w:val="000000" w:themeColor="text1"/>
                <w:sz w:val="16"/>
              </w:rPr>
            </w:pPr>
            <w:r>
              <w:rPr>
                <w:rFonts w:ascii="GHEA Grapalat" w:hAnsi="GHEA Grapalat"/>
                <w:color w:val="000000" w:themeColor="text1"/>
                <w:sz w:val="16"/>
              </w:rPr>
              <w:t>-</w:t>
            </w:r>
          </w:p>
        </w:tc>
        <w:tc>
          <w:tcPr>
            <w:tcW w:w="450" w:type="dxa"/>
            <w:textDirection w:val="btLr"/>
          </w:tcPr>
          <w:p w14:paraId="713FCF93" w14:textId="2E832037" w:rsidR="00377CB6" w:rsidRPr="00501C3A" w:rsidRDefault="00377CB6" w:rsidP="00377CB6">
            <w:pPr>
              <w:widowControl w:val="0"/>
              <w:spacing w:after="120"/>
              <w:jc w:val="center"/>
              <w:rPr>
                <w:rFonts w:ascii="GHEA Grapalat" w:hAnsi="GHEA Grapalat"/>
                <w:color w:val="000000" w:themeColor="text1"/>
                <w:sz w:val="16"/>
              </w:rPr>
            </w:pPr>
            <w:r>
              <w:rPr>
                <w:rFonts w:ascii="GHEA Grapalat" w:hAnsi="GHEA Grapalat" w:cs="Arial"/>
                <w:sz w:val="28"/>
                <w:szCs w:val="28"/>
                <w:vertAlign w:val="superscript"/>
                <w:lang w:val="hy-AM"/>
              </w:rPr>
              <w:t>25</w:t>
            </w:r>
            <w:r w:rsidRPr="00216FB0">
              <w:rPr>
                <w:rFonts w:ascii="GHEA Grapalat" w:hAnsi="GHEA Grapalat" w:cs="Arial"/>
                <w:sz w:val="28"/>
                <w:szCs w:val="28"/>
                <w:vertAlign w:val="superscript"/>
                <w:lang w:val="pt-BR"/>
              </w:rPr>
              <w:t>%</w:t>
            </w:r>
          </w:p>
        </w:tc>
        <w:tc>
          <w:tcPr>
            <w:tcW w:w="450" w:type="dxa"/>
            <w:textDirection w:val="btLr"/>
          </w:tcPr>
          <w:p w14:paraId="380B37E8" w14:textId="7777ADA0" w:rsidR="00377CB6" w:rsidRPr="00501C3A" w:rsidRDefault="00377CB6" w:rsidP="00377CB6">
            <w:pPr>
              <w:widowControl w:val="0"/>
              <w:spacing w:after="120"/>
              <w:jc w:val="center"/>
              <w:rPr>
                <w:rFonts w:ascii="GHEA Grapalat" w:hAnsi="GHEA Grapalat"/>
                <w:color w:val="000000" w:themeColor="text1"/>
                <w:sz w:val="16"/>
              </w:rPr>
            </w:pPr>
            <w:r>
              <w:rPr>
                <w:rFonts w:ascii="GHEA Grapalat" w:hAnsi="GHEA Grapalat" w:cs="Arial"/>
                <w:sz w:val="28"/>
                <w:szCs w:val="28"/>
                <w:vertAlign w:val="superscript"/>
                <w:lang w:val="hy-AM"/>
              </w:rPr>
              <w:t>25</w:t>
            </w:r>
            <w:r w:rsidRPr="00216FB0">
              <w:rPr>
                <w:rFonts w:ascii="GHEA Grapalat" w:hAnsi="GHEA Grapalat" w:cs="Arial"/>
                <w:sz w:val="28"/>
                <w:szCs w:val="28"/>
                <w:vertAlign w:val="superscript"/>
                <w:lang w:val="pt-BR"/>
              </w:rPr>
              <w:t>%</w:t>
            </w:r>
          </w:p>
        </w:tc>
        <w:tc>
          <w:tcPr>
            <w:tcW w:w="450" w:type="dxa"/>
            <w:textDirection w:val="btLr"/>
          </w:tcPr>
          <w:p w14:paraId="216CA2B7" w14:textId="454CD68D" w:rsidR="00377CB6" w:rsidRPr="00501C3A" w:rsidRDefault="00377CB6" w:rsidP="00377CB6">
            <w:pPr>
              <w:widowControl w:val="0"/>
              <w:spacing w:after="120"/>
              <w:jc w:val="center"/>
              <w:rPr>
                <w:rFonts w:ascii="GHEA Grapalat" w:hAnsi="GHEA Grapalat"/>
                <w:color w:val="000000" w:themeColor="text1"/>
                <w:sz w:val="16"/>
              </w:rPr>
            </w:pPr>
            <w:r>
              <w:rPr>
                <w:rFonts w:ascii="GHEA Grapalat" w:hAnsi="GHEA Grapalat" w:cs="Arial"/>
                <w:sz w:val="28"/>
                <w:szCs w:val="28"/>
                <w:vertAlign w:val="superscript"/>
                <w:lang w:val="hy-AM"/>
              </w:rPr>
              <w:t>50</w:t>
            </w:r>
            <w:r w:rsidRPr="00216FB0">
              <w:rPr>
                <w:rFonts w:ascii="GHEA Grapalat" w:hAnsi="GHEA Grapalat" w:cs="Arial"/>
                <w:sz w:val="28"/>
                <w:szCs w:val="28"/>
                <w:vertAlign w:val="superscript"/>
                <w:lang w:val="pt-BR"/>
              </w:rPr>
              <w:t>%</w:t>
            </w:r>
          </w:p>
        </w:tc>
        <w:tc>
          <w:tcPr>
            <w:tcW w:w="450" w:type="dxa"/>
            <w:textDirection w:val="btLr"/>
          </w:tcPr>
          <w:p w14:paraId="5FAAFB61" w14:textId="2FCFA9C7" w:rsidR="00377CB6" w:rsidRPr="00501C3A" w:rsidRDefault="00377CB6" w:rsidP="00377CB6">
            <w:pPr>
              <w:widowControl w:val="0"/>
              <w:spacing w:after="120"/>
              <w:jc w:val="center"/>
              <w:rPr>
                <w:rFonts w:ascii="GHEA Grapalat" w:hAnsi="GHEA Grapalat"/>
                <w:color w:val="000000" w:themeColor="text1"/>
                <w:sz w:val="16"/>
              </w:rPr>
            </w:pPr>
            <w:r>
              <w:rPr>
                <w:rFonts w:ascii="GHEA Grapalat" w:hAnsi="GHEA Grapalat" w:cs="Arial"/>
                <w:sz w:val="28"/>
                <w:szCs w:val="28"/>
                <w:vertAlign w:val="superscript"/>
                <w:lang w:val="hy-AM"/>
              </w:rPr>
              <w:t>50</w:t>
            </w:r>
            <w:r w:rsidRPr="00216FB0">
              <w:rPr>
                <w:rFonts w:ascii="GHEA Grapalat" w:hAnsi="GHEA Grapalat" w:cs="Arial"/>
                <w:sz w:val="28"/>
                <w:szCs w:val="28"/>
                <w:vertAlign w:val="superscript"/>
                <w:lang w:val="pt-BR"/>
              </w:rPr>
              <w:t>%</w:t>
            </w:r>
          </w:p>
        </w:tc>
        <w:tc>
          <w:tcPr>
            <w:tcW w:w="360" w:type="dxa"/>
            <w:textDirection w:val="btLr"/>
          </w:tcPr>
          <w:p w14:paraId="3D7A9B38" w14:textId="4CB106DE" w:rsidR="00377CB6" w:rsidRPr="00501C3A"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50</w:t>
            </w:r>
            <w:r w:rsidRPr="00216FB0">
              <w:rPr>
                <w:rFonts w:ascii="GHEA Grapalat" w:hAnsi="GHEA Grapalat" w:cs="Arial"/>
                <w:sz w:val="28"/>
                <w:szCs w:val="28"/>
                <w:vertAlign w:val="superscript"/>
                <w:lang w:val="pt-BR"/>
              </w:rPr>
              <w:t>%</w:t>
            </w:r>
          </w:p>
        </w:tc>
        <w:tc>
          <w:tcPr>
            <w:tcW w:w="450" w:type="dxa"/>
            <w:textDirection w:val="btLr"/>
          </w:tcPr>
          <w:p w14:paraId="23A18B29" w14:textId="3E6148BE" w:rsidR="00377CB6" w:rsidRPr="00501C3A"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75</w:t>
            </w:r>
            <w:r w:rsidRPr="00216FB0">
              <w:rPr>
                <w:rFonts w:ascii="GHEA Grapalat" w:hAnsi="GHEA Grapalat" w:cs="Arial"/>
                <w:sz w:val="28"/>
                <w:szCs w:val="28"/>
                <w:vertAlign w:val="superscript"/>
                <w:lang w:val="pt-BR"/>
              </w:rPr>
              <w:t>%</w:t>
            </w:r>
          </w:p>
        </w:tc>
        <w:tc>
          <w:tcPr>
            <w:tcW w:w="450" w:type="dxa"/>
            <w:textDirection w:val="btLr"/>
          </w:tcPr>
          <w:p w14:paraId="0764793E" w14:textId="35306F8D" w:rsidR="00377CB6" w:rsidRPr="00501C3A"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75</w:t>
            </w:r>
            <w:r w:rsidRPr="00216FB0">
              <w:rPr>
                <w:rFonts w:ascii="GHEA Grapalat" w:hAnsi="GHEA Grapalat" w:cs="Arial"/>
                <w:sz w:val="28"/>
                <w:szCs w:val="28"/>
                <w:vertAlign w:val="superscript"/>
                <w:lang w:val="pt-BR"/>
              </w:rPr>
              <w:t>%</w:t>
            </w:r>
          </w:p>
        </w:tc>
        <w:tc>
          <w:tcPr>
            <w:tcW w:w="630" w:type="dxa"/>
            <w:textDirection w:val="btLr"/>
          </w:tcPr>
          <w:p w14:paraId="348BEEBB" w14:textId="1E34357D" w:rsidR="00377CB6" w:rsidRPr="00501C3A"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75</w:t>
            </w:r>
            <w:r w:rsidRPr="00216FB0">
              <w:rPr>
                <w:rFonts w:ascii="GHEA Grapalat" w:hAnsi="GHEA Grapalat" w:cs="Arial"/>
                <w:sz w:val="28"/>
                <w:szCs w:val="28"/>
                <w:vertAlign w:val="superscript"/>
                <w:lang w:val="pt-BR"/>
              </w:rPr>
              <w:t>%</w:t>
            </w:r>
          </w:p>
        </w:tc>
        <w:tc>
          <w:tcPr>
            <w:tcW w:w="450" w:type="dxa"/>
            <w:textDirection w:val="btLr"/>
          </w:tcPr>
          <w:p w14:paraId="7752400A" w14:textId="53F4B7E7" w:rsidR="00377CB6" w:rsidRPr="00501C3A"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c>
          <w:tcPr>
            <w:tcW w:w="450" w:type="dxa"/>
            <w:textDirection w:val="btLr"/>
          </w:tcPr>
          <w:p w14:paraId="296FC41C" w14:textId="6E3FFB4C" w:rsidR="00377CB6" w:rsidRPr="00501C3A"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c>
          <w:tcPr>
            <w:tcW w:w="450" w:type="dxa"/>
            <w:textDirection w:val="btLr"/>
          </w:tcPr>
          <w:p w14:paraId="3FC31F0B" w14:textId="27987F68" w:rsidR="00377CB6" w:rsidRPr="00501C3A"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c>
          <w:tcPr>
            <w:tcW w:w="359" w:type="dxa"/>
            <w:textDirection w:val="btLr"/>
          </w:tcPr>
          <w:p w14:paraId="3B8ABDAA" w14:textId="205C88BB" w:rsidR="00377CB6" w:rsidRPr="00501C3A"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r>
      <w:tr w:rsidR="00377CB6" w:rsidRPr="00003FAD" w14:paraId="44036975" w14:textId="77777777" w:rsidTr="00AB7231">
        <w:trPr>
          <w:cantSplit/>
          <w:trHeight w:val="1134"/>
          <w:jc w:val="center"/>
        </w:trPr>
        <w:tc>
          <w:tcPr>
            <w:tcW w:w="1998" w:type="dxa"/>
            <w:vAlign w:val="center"/>
          </w:tcPr>
          <w:p w14:paraId="6E6C6EC6" w14:textId="22EA9BCB" w:rsidR="00377CB6" w:rsidRPr="00377CB6" w:rsidRDefault="00377CB6" w:rsidP="00377CB6">
            <w:pPr>
              <w:widowControl w:val="0"/>
              <w:spacing w:after="120"/>
              <w:jc w:val="center"/>
              <w:rPr>
                <w:rFonts w:ascii="GHEA Grapalat" w:hAnsi="GHEA Grapalat"/>
                <w:color w:val="000000" w:themeColor="text1"/>
                <w:sz w:val="16"/>
              </w:rPr>
            </w:pPr>
            <w:r>
              <w:rPr>
                <w:rFonts w:ascii="GHEA Grapalat" w:hAnsi="GHEA Grapalat"/>
                <w:color w:val="000000" w:themeColor="text1"/>
                <w:sz w:val="16"/>
              </w:rPr>
              <w:t>3</w:t>
            </w:r>
          </w:p>
        </w:tc>
        <w:tc>
          <w:tcPr>
            <w:tcW w:w="1800" w:type="dxa"/>
            <w:vAlign w:val="center"/>
          </w:tcPr>
          <w:p w14:paraId="50E29817" w14:textId="5EB94634" w:rsidR="00377CB6" w:rsidRDefault="00377CB6" w:rsidP="00377CB6">
            <w:pPr>
              <w:widowControl w:val="0"/>
              <w:spacing w:after="120"/>
              <w:jc w:val="center"/>
              <w:rPr>
                <w:rFonts w:asciiTheme="minorHAnsi" w:hAnsiTheme="minorHAnsi" w:cs="Arial Armenian"/>
                <w:sz w:val="20"/>
                <w:szCs w:val="20"/>
                <w:lang w:val="hy-AM"/>
              </w:rPr>
            </w:pPr>
            <w:r>
              <w:rPr>
                <w:rFonts w:ascii="Calibri" w:hAnsi="Calibri" w:cs="Calibri"/>
                <w:color w:val="000000"/>
                <w:sz w:val="28"/>
                <w:szCs w:val="28"/>
              </w:rPr>
              <w:t>50311120/7</w:t>
            </w:r>
          </w:p>
        </w:tc>
        <w:tc>
          <w:tcPr>
            <w:tcW w:w="1800" w:type="dxa"/>
          </w:tcPr>
          <w:p w14:paraId="1FF1956E" w14:textId="5D8F93CE" w:rsidR="00377CB6" w:rsidRPr="004E7B94" w:rsidRDefault="00377CB6" w:rsidP="00377CB6">
            <w:pPr>
              <w:jc w:val="center"/>
              <w:rPr>
                <w:rFonts w:ascii="GHEA Grapalat" w:hAnsi="GHEA Grapalat" w:cs="Arial"/>
                <w:color w:val="000000"/>
                <w:sz w:val="20"/>
                <w:szCs w:val="20"/>
              </w:rPr>
            </w:pPr>
            <w:r w:rsidRPr="00377CB6">
              <w:rPr>
                <w:rFonts w:ascii="GHEA Grapalat" w:hAnsi="GHEA Grapalat" w:cs="Arial"/>
                <w:color w:val="000000"/>
                <w:sz w:val="20"/>
                <w:szCs w:val="20"/>
              </w:rPr>
              <w:t>Заправка картриджей</w:t>
            </w:r>
          </w:p>
        </w:tc>
        <w:tc>
          <w:tcPr>
            <w:tcW w:w="630" w:type="dxa"/>
            <w:vAlign w:val="center"/>
          </w:tcPr>
          <w:p w14:paraId="11FE6618" w14:textId="30CAAAAD" w:rsidR="00377CB6" w:rsidRDefault="00377CB6" w:rsidP="00377CB6">
            <w:pPr>
              <w:widowControl w:val="0"/>
              <w:spacing w:after="120"/>
              <w:jc w:val="center"/>
              <w:rPr>
                <w:rFonts w:ascii="GHEA Grapalat" w:hAnsi="GHEA Grapalat"/>
                <w:color w:val="000000" w:themeColor="text1"/>
                <w:sz w:val="16"/>
              </w:rPr>
            </w:pPr>
            <w:r>
              <w:rPr>
                <w:rFonts w:ascii="GHEA Grapalat" w:hAnsi="GHEA Grapalat"/>
                <w:color w:val="000000" w:themeColor="text1"/>
                <w:sz w:val="16"/>
              </w:rPr>
              <w:t>-</w:t>
            </w:r>
          </w:p>
        </w:tc>
        <w:tc>
          <w:tcPr>
            <w:tcW w:w="450" w:type="dxa"/>
            <w:textDirection w:val="btLr"/>
          </w:tcPr>
          <w:p w14:paraId="679F64FB" w14:textId="18F64082" w:rsidR="00377CB6" w:rsidRPr="00501C3A" w:rsidRDefault="00377CB6" w:rsidP="00377CB6">
            <w:pPr>
              <w:widowControl w:val="0"/>
              <w:spacing w:after="120"/>
              <w:jc w:val="center"/>
              <w:rPr>
                <w:rFonts w:ascii="GHEA Grapalat" w:hAnsi="GHEA Grapalat"/>
                <w:color w:val="000000" w:themeColor="text1"/>
                <w:sz w:val="16"/>
              </w:rPr>
            </w:pPr>
            <w:r>
              <w:rPr>
                <w:rFonts w:ascii="GHEA Grapalat" w:hAnsi="GHEA Grapalat" w:cs="Arial"/>
                <w:sz w:val="28"/>
                <w:szCs w:val="28"/>
                <w:vertAlign w:val="superscript"/>
                <w:lang w:val="hy-AM"/>
              </w:rPr>
              <w:t>25</w:t>
            </w:r>
            <w:r w:rsidRPr="00216FB0">
              <w:rPr>
                <w:rFonts w:ascii="GHEA Grapalat" w:hAnsi="GHEA Grapalat" w:cs="Arial"/>
                <w:sz w:val="28"/>
                <w:szCs w:val="28"/>
                <w:vertAlign w:val="superscript"/>
                <w:lang w:val="pt-BR"/>
              </w:rPr>
              <w:t>%</w:t>
            </w:r>
          </w:p>
        </w:tc>
        <w:tc>
          <w:tcPr>
            <w:tcW w:w="450" w:type="dxa"/>
            <w:textDirection w:val="btLr"/>
          </w:tcPr>
          <w:p w14:paraId="68F1EF36" w14:textId="3A157526" w:rsidR="00377CB6" w:rsidRPr="00501C3A" w:rsidRDefault="00377CB6" w:rsidP="00377CB6">
            <w:pPr>
              <w:widowControl w:val="0"/>
              <w:spacing w:after="120"/>
              <w:jc w:val="center"/>
              <w:rPr>
                <w:rFonts w:ascii="GHEA Grapalat" w:hAnsi="GHEA Grapalat"/>
                <w:color w:val="000000" w:themeColor="text1"/>
                <w:sz w:val="16"/>
              </w:rPr>
            </w:pPr>
            <w:r>
              <w:rPr>
                <w:rFonts w:ascii="GHEA Grapalat" w:hAnsi="GHEA Grapalat" w:cs="Arial"/>
                <w:sz w:val="28"/>
                <w:szCs w:val="28"/>
                <w:vertAlign w:val="superscript"/>
                <w:lang w:val="hy-AM"/>
              </w:rPr>
              <w:t>25</w:t>
            </w:r>
            <w:r w:rsidRPr="00216FB0">
              <w:rPr>
                <w:rFonts w:ascii="GHEA Grapalat" w:hAnsi="GHEA Grapalat" w:cs="Arial"/>
                <w:sz w:val="28"/>
                <w:szCs w:val="28"/>
                <w:vertAlign w:val="superscript"/>
                <w:lang w:val="pt-BR"/>
              </w:rPr>
              <w:t>%</w:t>
            </w:r>
          </w:p>
        </w:tc>
        <w:tc>
          <w:tcPr>
            <w:tcW w:w="450" w:type="dxa"/>
            <w:textDirection w:val="btLr"/>
          </w:tcPr>
          <w:p w14:paraId="2472D864" w14:textId="643BF5F0" w:rsidR="00377CB6" w:rsidRPr="00501C3A" w:rsidRDefault="00377CB6" w:rsidP="00377CB6">
            <w:pPr>
              <w:widowControl w:val="0"/>
              <w:spacing w:after="120"/>
              <w:jc w:val="center"/>
              <w:rPr>
                <w:rFonts w:ascii="GHEA Grapalat" w:hAnsi="GHEA Grapalat"/>
                <w:color w:val="000000" w:themeColor="text1"/>
                <w:sz w:val="16"/>
              </w:rPr>
            </w:pPr>
            <w:r>
              <w:rPr>
                <w:rFonts w:ascii="GHEA Grapalat" w:hAnsi="GHEA Grapalat" w:cs="Arial"/>
                <w:sz w:val="28"/>
                <w:szCs w:val="28"/>
                <w:vertAlign w:val="superscript"/>
                <w:lang w:val="hy-AM"/>
              </w:rPr>
              <w:t>50</w:t>
            </w:r>
            <w:r w:rsidRPr="00216FB0">
              <w:rPr>
                <w:rFonts w:ascii="GHEA Grapalat" w:hAnsi="GHEA Grapalat" w:cs="Arial"/>
                <w:sz w:val="28"/>
                <w:szCs w:val="28"/>
                <w:vertAlign w:val="superscript"/>
                <w:lang w:val="pt-BR"/>
              </w:rPr>
              <w:t>%</w:t>
            </w:r>
          </w:p>
        </w:tc>
        <w:tc>
          <w:tcPr>
            <w:tcW w:w="450" w:type="dxa"/>
            <w:textDirection w:val="btLr"/>
          </w:tcPr>
          <w:p w14:paraId="64E42BC6" w14:textId="6B56EECC" w:rsidR="00377CB6" w:rsidRPr="00501C3A" w:rsidRDefault="00377CB6" w:rsidP="00377CB6">
            <w:pPr>
              <w:widowControl w:val="0"/>
              <w:spacing w:after="120"/>
              <w:jc w:val="center"/>
              <w:rPr>
                <w:rFonts w:ascii="GHEA Grapalat" w:hAnsi="GHEA Grapalat"/>
                <w:color w:val="000000" w:themeColor="text1"/>
                <w:sz w:val="16"/>
              </w:rPr>
            </w:pPr>
            <w:r>
              <w:rPr>
                <w:rFonts w:ascii="GHEA Grapalat" w:hAnsi="GHEA Grapalat" w:cs="Arial"/>
                <w:sz w:val="28"/>
                <w:szCs w:val="28"/>
                <w:vertAlign w:val="superscript"/>
                <w:lang w:val="hy-AM"/>
              </w:rPr>
              <w:t>50</w:t>
            </w:r>
            <w:r w:rsidRPr="00216FB0">
              <w:rPr>
                <w:rFonts w:ascii="GHEA Grapalat" w:hAnsi="GHEA Grapalat" w:cs="Arial"/>
                <w:sz w:val="28"/>
                <w:szCs w:val="28"/>
                <w:vertAlign w:val="superscript"/>
                <w:lang w:val="pt-BR"/>
              </w:rPr>
              <w:t>%</w:t>
            </w:r>
          </w:p>
        </w:tc>
        <w:tc>
          <w:tcPr>
            <w:tcW w:w="360" w:type="dxa"/>
            <w:textDirection w:val="btLr"/>
          </w:tcPr>
          <w:p w14:paraId="207034A8" w14:textId="0113F68F" w:rsidR="00377CB6" w:rsidRPr="00501C3A"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50</w:t>
            </w:r>
            <w:r w:rsidRPr="00216FB0">
              <w:rPr>
                <w:rFonts w:ascii="GHEA Grapalat" w:hAnsi="GHEA Grapalat" w:cs="Arial"/>
                <w:sz w:val="28"/>
                <w:szCs w:val="28"/>
                <w:vertAlign w:val="superscript"/>
                <w:lang w:val="pt-BR"/>
              </w:rPr>
              <w:t>%</w:t>
            </w:r>
          </w:p>
        </w:tc>
        <w:tc>
          <w:tcPr>
            <w:tcW w:w="450" w:type="dxa"/>
            <w:textDirection w:val="btLr"/>
          </w:tcPr>
          <w:p w14:paraId="0BA0CFD3" w14:textId="75E67588" w:rsidR="00377CB6" w:rsidRPr="00501C3A"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75</w:t>
            </w:r>
            <w:r w:rsidRPr="00216FB0">
              <w:rPr>
                <w:rFonts w:ascii="GHEA Grapalat" w:hAnsi="GHEA Grapalat" w:cs="Arial"/>
                <w:sz w:val="28"/>
                <w:szCs w:val="28"/>
                <w:vertAlign w:val="superscript"/>
                <w:lang w:val="pt-BR"/>
              </w:rPr>
              <w:t>%</w:t>
            </w:r>
          </w:p>
        </w:tc>
        <w:tc>
          <w:tcPr>
            <w:tcW w:w="450" w:type="dxa"/>
            <w:textDirection w:val="btLr"/>
          </w:tcPr>
          <w:p w14:paraId="33518D5F" w14:textId="2537DB58" w:rsidR="00377CB6" w:rsidRPr="00501C3A"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75</w:t>
            </w:r>
            <w:r w:rsidRPr="00216FB0">
              <w:rPr>
                <w:rFonts w:ascii="GHEA Grapalat" w:hAnsi="GHEA Grapalat" w:cs="Arial"/>
                <w:sz w:val="28"/>
                <w:szCs w:val="28"/>
                <w:vertAlign w:val="superscript"/>
                <w:lang w:val="pt-BR"/>
              </w:rPr>
              <w:t>%</w:t>
            </w:r>
          </w:p>
        </w:tc>
        <w:tc>
          <w:tcPr>
            <w:tcW w:w="630" w:type="dxa"/>
            <w:textDirection w:val="btLr"/>
          </w:tcPr>
          <w:p w14:paraId="5AA9466F" w14:textId="6AE6846D" w:rsidR="00377CB6" w:rsidRPr="00501C3A"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75</w:t>
            </w:r>
            <w:r w:rsidRPr="00216FB0">
              <w:rPr>
                <w:rFonts w:ascii="GHEA Grapalat" w:hAnsi="GHEA Grapalat" w:cs="Arial"/>
                <w:sz w:val="28"/>
                <w:szCs w:val="28"/>
                <w:vertAlign w:val="superscript"/>
                <w:lang w:val="pt-BR"/>
              </w:rPr>
              <w:t>%</w:t>
            </w:r>
          </w:p>
        </w:tc>
        <w:tc>
          <w:tcPr>
            <w:tcW w:w="450" w:type="dxa"/>
            <w:textDirection w:val="btLr"/>
          </w:tcPr>
          <w:p w14:paraId="2AFFF0C2" w14:textId="2873320D" w:rsidR="00377CB6" w:rsidRPr="00501C3A"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c>
          <w:tcPr>
            <w:tcW w:w="450" w:type="dxa"/>
            <w:textDirection w:val="btLr"/>
          </w:tcPr>
          <w:p w14:paraId="37C4138D" w14:textId="6653D84A" w:rsidR="00377CB6" w:rsidRPr="00501C3A"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c>
          <w:tcPr>
            <w:tcW w:w="450" w:type="dxa"/>
            <w:textDirection w:val="btLr"/>
          </w:tcPr>
          <w:p w14:paraId="782ED03A" w14:textId="399D783C" w:rsidR="00377CB6" w:rsidRPr="00501C3A"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c>
          <w:tcPr>
            <w:tcW w:w="359" w:type="dxa"/>
            <w:textDirection w:val="btLr"/>
          </w:tcPr>
          <w:p w14:paraId="36F73044" w14:textId="691A581B" w:rsidR="00377CB6" w:rsidRPr="00501C3A" w:rsidRDefault="00377CB6" w:rsidP="00377CB6">
            <w:pPr>
              <w:widowControl w:val="0"/>
              <w:spacing w:after="120"/>
              <w:ind w:left="113" w:right="113"/>
              <w:jc w:val="center"/>
              <w:rPr>
                <w:rFonts w:ascii="GHEA Grapalat" w:hAnsi="GHEA Grapalat"/>
                <w:color w:val="000000" w:themeColor="text1"/>
                <w:sz w:val="16"/>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lastRenderedPageBreak/>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lastRenderedPageBreak/>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4A28D6B5"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B453F7">
        <w:rPr>
          <w:rFonts w:ascii="GHEA Grapalat" w:hAnsi="GHEA Grapalat"/>
          <w:b/>
          <w:color w:val="000000" w:themeColor="text1"/>
          <w:sz w:val="22"/>
          <w:szCs w:val="22"/>
          <w:lang w:val="hy-AM"/>
        </w:rPr>
        <w:t>ԵՔ-ԳՀԾՁԲ-</w:t>
      </w:r>
      <w:r w:rsidR="00963EC7">
        <w:rPr>
          <w:rFonts w:ascii="GHEA Grapalat" w:hAnsi="GHEA Grapalat"/>
          <w:b/>
          <w:color w:val="000000" w:themeColor="text1"/>
          <w:sz w:val="22"/>
          <w:szCs w:val="22"/>
          <w:lang w:val="hy-AM"/>
        </w:rPr>
        <w:t>26/53</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1F1A4032"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74C39053"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B453F7">
        <w:rPr>
          <w:rFonts w:ascii="GHEA Grapalat" w:hAnsi="GHEA Grapalat"/>
          <w:b/>
          <w:color w:val="000000" w:themeColor="text1"/>
          <w:sz w:val="22"/>
          <w:szCs w:val="22"/>
          <w:lang w:val="hy-AM"/>
        </w:rPr>
        <w:t>ԵՔ-ԳՀԾՁԲ-</w:t>
      </w:r>
      <w:r w:rsidR="00963EC7">
        <w:rPr>
          <w:rFonts w:ascii="GHEA Grapalat" w:hAnsi="GHEA Grapalat"/>
          <w:b/>
          <w:color w:val="000000" w:themeColor="text1"/>
          <w:sz w:val="22"/>
          <w:szCs w:val="22"/>
          <w:lang w:val="hy-AM"/>
        </w:rPr>
        <w:t>26/53</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0209FF4D"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35A6B955"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B453F7">
        <w:rPr>
          <w:rFonts w:ascii="GHEA Grapalat" w:hAnsi="GHEA Grapalat"/>
          <w:b/>
          <w:color w:val="000000" w:themeColor="text1"/>
          <w:sz w:val="22"/>
          <w:szCs w:val="22"/>
          <w:lang w:val="hy-AM"/>
        </w:rPr>
        <w:t>ԵՔ-ԳՀԾՁԲ-</w:t>
      </w:r>
      <w:r w:rsidR="00963EC7">
        <w:rPr>
          <w:rFonts w:ascii="GHEA Grapalat" w:hAnsi="GHEA Grapalat"/>
          <w:b/>
          <w:color w:val="000000" w:themeColor="text1"/>
          <w:sz w:val="22"/>
          <w:szCs w:val="22"/>
          <w:lang w:val="hy-AM"/>
        </w:rPr>
        <w:t>26/53</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462803B2"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pPr>
        <w:widowControl w:val="0"/>
        <w:numPr>
          <w:ilvl w:val="0"/>
          <w:numId w:val="1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кодом </w:t>
      </w:r>
      <w:r w:rsidRPr="000C58D3">
        <w:rPr>
          <w:rFonts w:ascii="GHEA Grapalat" w:hAnsi="GHEA Grapalat"/>
          <w:i/>
          <w:lang w:val="es-ES"/>
        </w:rPr>
        <w:t xml:space="preserve"> </w:t>
      </w:r>
      <w:r w:rsidRPr="000C58D3">
        <w:rPr>
          <w:rFonts w:ascii="GHEA Grapalat" w:hAnsi="GHEA Grapalat"/>
          <w:i/>
          <w:lang w:val="af-ZA"/>
        </w:rPr>
        <w:t>___</w:t>
      </w:r>
      <w:r w:rsidRPr="000C58D3">
        <w:rPr>
          <w:rFonts w:ascii="GHEA Grapalat" w:hAnsi="GHEA Grapalat"/>
          <w:i/>
          <w:lang w:val="hy-AM"/>
        </w:rPr>
        <w:t>«   »</w:t>
      </w:r>
      <w:r w:rsidRPr="000C58D3">
        <w:rPr>
          <w:rFonts w:ascii="GHEA Grapalat" w:hAnsi="GHEA Grapalat"/>
          <w:i/>
          <w:u w:val="single"/>
        </w:rPr>
        <w:t xml:space="preserve">__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мной </w:t>
      </w:r>
      <w:r w:rsidRPr="000C58D3">
        <w:rPr>
          <w:rFonts w:ascii="GHEA Grapalat" w:hAnsi="GHEA Grapalat"/>
          <w:i/>
          <w:lang w:val="hy-AM"/>
        </w:rPr>
        <w:t xml:space="preserve"> </w:t>
      </w:r>
      <w:r w:rsidRPr="000C58D3">
        <w:rPr>
          <w:rFonts w:ascii="GHEA Grapalat" w:hAnsi="GHEA Grapalat"/>
          <w:i/>
        </w:rPr>
        <w:t>и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20  </w:t>
      </w:r>
      <w:r w:rsidRPr="000C58D3">
        <w:rPr>
          <w:rFonts w:ascii="GHEA Grapalat" w:hAnsi="GHEA Grapalat"/>
          <w:i/>
        </w:rPr>
        <w:t xml:space="preserve">года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pPr>
        <w:widowControl w:val="0"/>
        <w:numPr>
          <w:ilvl w:val="0"/>
          <w:numId w:val="1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11E43" w14:textId="77777777" w:rsidR="004871CA" w:rsidRDefault="004871CA">
      <w:r>
        <w:separator/>
      </w:r>
    </w:p>
  </w:endnote>
  <w:endnote w:type="continuationSeparator" w:id="0">
    <w:p w14:paraId="256192B2" w14:textId="77777777" w:rsidR="004871CA" w:rsidRDefault="00487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HEA Mariam">
    <w:panose1 w:val="02000503080000020003"/>
    <w:charset w:val="00"/>
    <w:family w:val="modern"/>
    <w:notTrueType/>
    <w:pitch w:val="variable"/>
    <w:sig w:usb0="A00006AF" w:usb1="5000204B" w:usb2="00000000" w:usb3="00000000" w:csb0="0000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44661" w14:textId="77777777" w:rsidR="004871CA" w:rsidRDefault="004871CA">
      <w:r>
        <w:separator/>
      </w:r>
    </w:p>
  </w:footnote>
  <w:footnote w:type="continuationSeparator" w:id="0">
    <w:p w14:paraId="2828F2B4" w14:textId="77777777" w:rsidR="004871CA" w:rsidRDefault="004871CA">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59472D6" w14:textId="77777777" w:rsidR="00A52308" w:rsidRPr="008842CE" w:rsidRDefault="00A52308" w:rsidP="00A52308">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B064D0A" w14:textId="77777777" w:rsidR="00A52308" w:rsidRPr="000811C1" w:rsidRDefault="00A52308" w:rsidP="00A52308">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4EBA21B6" w14:textId="77777777" w:rsidR="00D02460" w:rsidRPr="006F5F33" w:rsidRDefault="00D02460" w:rsidP="00D02460">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55AC1F0E" w14:textId="77777777" w:rsidR="00D02460" w:rsidRPr="006F5F33" w:rsidRDefault="00D02460" w:rsidP="00D02460">
      <w:pPr>
        <w:pStyle w:val="FootnoteText"/>
        <w:jc w:val="both"/>
        <w:rPr>
          <w:rFonts w:ascii="GHEA Grapalat" w:hAnsi="GHEA Grapalat"/>
        </w:rPr>
      </w:pPr>
      <w:r>
        <w:rPr>
          <w:rStyle w:val="FootnoteReference"/>
        </w:rPr>
        <w:t>19</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1">
    <w:p w14:paraId="4730310E" w14:textId="77777777" w:rsidR="00D02460" w:rsidRPr="00EB336B" w:rsidRDefault="00D02460" w:rsidP="00D02460">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18,1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1ED6BF2E" w14:textId="77777777" w:rsidR="00D02460" w:rsidRPr="00BD564F" w:rsidRDefault="00D02460" w:rsidP="00D02460">
      <w:pPr>
        <w:pStyle w:val="FootnoteText"/>
        <w:rPr>
          <w:rFonts w:asciiTheme="minorHAnsi" w:hAnsiTheme="minorHAnsi"/>
          <w:lang w:val="hy-AM"/>
        </w:rPr>
      </w:pPr>
    </w:p>
    <w:p w14:paraId="2F70FA10" w14:textId="77777777" w:rsidR="00D02460" w:rsidRPr="00976E3D" w:rsidRDefault="00D02460" w:rsidP="00D02460">
      <w:pPr>
        <w:pStyle w:val="FootnoteText"/>
        <w:rPr>
          <w:rFonts w:asciiTheme="minorHAnsi" w:hAnsiTheme="minorHAnsi"/>
          <w:sz w:val="18"/>
          <w:szCs w:val="18"/>
        </w:rPr>
      </w:pPr>
      <w:r w:rsidRPr="00976E3D">
        <w:rPr>
          <w:rStyle w:val="FootnoteReference"/>
          <w:sz w:val="18"/>
          <w:szCs w:val="18"/>
        </w:rPr>
        <w:t>20</w:t>
      </w:r>
      <w:r w:rsidRPr="00976E3D">
        <w:rPr>
          <w:sz w:val="18"/>
          <w:szCs w:val="18"/>
        </w:rPr>
        <w:t xml:space="preserve"> </w:t>
      </w:r>
      <w:r w:rsidRPr="00976E3D">
        <w:rPr>
          <w:rFonts w:ascii="GHEA Grapalat" w:hAnsi="GHEA Grapalat"/>
          <w:i/>
          <w:sz w:val="18"/>
          <w:szCs w:val="18"/>
        </w:rPr>
        <w:t>Абзац исключается, если услуги не являются услугами по ремонту автомобилей, устройств и оборудования</w:t>
      </w:r>
    </w:p>
    <w:p w14:paraId="1C36140D" w14:textId="77777777" w:rsidR="00D02460" w:rsidRPr="00576D9C" w:rsidRDefault="00D02460" w:rsidP="00D02460">
      <w:pPr>
        <w:pStyle w:val="FootnoteText"/>
        <w:rPr>
          <w:rFonts w:asciiTheme="minorHAnsi" w:hAnsiTheme="minorHAnsi"/>
        </w:rPr>
      </w:pPr>
    </w:p>
  </w:footnote>
  <w:footnote w:id="12">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3">
    <w:p w14:paraId="3C72CECB" w14:textId="77777777" w:rsidR="00A52308" w:rsidRPr="00124BE9" w:rsidRDefault="00A52308" w:rsidP="00A5230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5">
    <w:p w14:paraId="5E111355" w14:textId="68F33CE3" w:rsidR="000622B9" w:rsidRPr="00E40AC8" w:rsidRDefault="000622B9" w:rsidP="003B2F27">
      <w:pPr>
        <w:pStyle w:val="FootnoteText"/>
        <w:jc w:val="both"/>
      </w:pPr>
      <w:r w:rsidRPr="00AD29CE">
        <w:rPr>
          <w:rFonts w:ascii="GHEA Grapalat" w:hAnsi="GHEA Grapalat"/>
          <w:i/>
        </w:rPr>
        <w:t>.</w:t>
      </w:r>
    </w:p>
  </w:footnote>
  <w:footnote w:id="16">
    <w:p w14:paraId="21B43366" w14:textId="5617402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7">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8">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5"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E52E80"/>
    <w:multiLevelType w:val="multilevel"/>
    <w:tmpl w:val="1B04B730"/>
    <w:numStyleLink w:val="RSBullets"/>
  </w:abstractNum>
  <w:abstractNum w:abstractNumId="9"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10"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11"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12"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1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06086944">
    <w:abstractNumId w:val="7"/>
  </w:num>
  <w:num w:numId="2" w16cid:durableId="412820631">
    <w:abstractNumId w:val="3"/>
  </w:num>
  <w:num w:numId="3" w16cid:durableId="2066560455">
    <w:abstractNumId w:val="2"/>
  </w:num>
  <w:num w:numId="4" w16cid:durableId="2047410290">
    <w:abstractNumId w:val="0"/>
  </w:num>
  <w:num w:numId="5" w16cid:durableId="644359137">
    <w:abstractNumId w:val="6"/>
  </w:num>
  <w:num w:numId="6" w16cid:durableId="1335184973">
    <w:abstractNumId w:val="15"/>
  </w:num>
  <w:num w:numId="7" w16cid:durableId="185487216">
    <w:abstractNumId w:val="14"/>
  </w:num>
  <w:num w:numId="8" w16cid:durableId="1117748611">
    <w:abstractNumId w:val="13"/>
  </w:num>
  <w:num w:numId="9" w16cid:durableId="103817440">
    <w:abstractNumId w:val="16"/>
  </w:num>
  <w:num w:numId="10" w16cid:durableId="1179077506">
    <w:abstractNumId w:val="10"/>
  </w:num>
  <w:num w:numId="11" w16cid:durableId="546382782">
    <w:abstractNumId w:val="9"/>
  </w:num>
  <w:num w:numId="12" w16cid:durableId="474564424">
    <w:abstractNumId w:val="5"/>
  </w:num>
  <w:num w:numId="13" w16cid:durableId="1316453186">
    <w:abstractNumId w:val="4"/>
  </w:num>
  <w:num w:numId="14" w16cid:durableId="1934509500">
    <w:abstractNumId w:val="12"/>
  </w:num>
  <w:num w:numId="15" w16cid:durableId="1915123084">
    <w:abstractNumId w:val="8"/>
  </w:num>
  <w:num w:numId="16" w16cid:durableId="242296832">
    <w:abstractNumId w:val="11"/>
  </w:num>
  <w:num w:numId="17" w16cid:durableId="9092702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43F"/>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082"/>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3D7E"/>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19E7"/>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6C1F"/>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0AB"/>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4A8"/>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4CEF"/>
    <w:rsid w:val="00115905"/>
    <w:rsid w:val="001159FA"/>
    <w:rsid w:val="0011611E"/>
    <w:rsid w:val="0011628A"/>
    <w:rsid w:val="00116447"/>
    <w:rsid w:val="00116946"/>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0D3"/>
    <w:rsid w:val="00163324"/>
    <w:rsid w:val="001647D2"/>
    <w:rsid w:val="00164BBC"/>
    <w:rsid w:val="0016519F"/>
    <w:rsid w:val="00166A88"/>
    <w:rsid w:val="001679A6"/>
    <w:rsid w:val="00171E80"/>
    <w:rsid w:val="001723D6"/>
    <w:rsid w:val="001724D7"/>
    <w:rsid w:val="00172776"/>
    <w:rsid w:val="0017298A"/>
    <w:rsid w:val="00172BC4"/>
    <w:rsid w:val="001732FB"/>
    <w:rsid w:val="001739E4"/>
    <w:rsid w:val="00173CC9"/>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73B"/>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53F"/>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0B8"/>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514"/>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4E6D"/>
    <w:rsid w:val="00325043"/>
    <w:rsid w:val="00325523"/>
    <w:rsid w:val="00325546"/>
    <w:rsid w:val="003259C5"/>
    <w:rsid w:val="00325B90"/>
    <w:rsid w:val="00325CC0"/>
    <w:rsid w:val="00326507"/>
    <w:rsid w:val="003267C8"/>
    <w:rsid w:val="00326824"/>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77CB6"/>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182"/>
    <w:rsid w:val="0039646A"/>
    <w:rsid w:val="00396C8F"/>
    <w:rsid w:val="00396D60"/>
    <w:rsid w:val="00396EDB"/>
    <w:rsid w:val="003972CC"/>
    <w:rsid w:val="00397DC0"/>
    <w:rsid w:val="003A0225"/>
    <w:rsid w:val="003A0A31"/>
    <w:rsid w:val="003A145D"/>
    <w:rsid w:val="003A1A43"/>
    <w:rsid w:val="003A1EBB"/>
    <w:rsid w:val="003A22C0"/>
    <w:rsid w:val="003A2BE0"/>
    <w:rsid w:val="003A2D11"/>
    <w:rsid w:val="003A337D"/>
    <w:rsid w:val="003A39AC"/>
    <w:rsid w:val="003A5049"/>
    <w:rsid w:val="003A5533"/>
    <w:rsid w:val="003A62A4"/>
    <w:rsid w:val="003A645E"/>
    <w:rsid w:val="003A6791"/>
    <w:rsid w:val="003A6870"/>
    <w:rsid w:val="003A6E25"/>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0779"/>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B7A"/>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209F"/>
    <w:rsid w:val="004834BA"/>
    <w:rsid w:val="00483944"/>
    <w:rsid w:val="0048419C"/>
    <w:rsid w:val="00484FED"/>
    <w:rsid w:val="004859E2"/>
    <w:rsid w:val="004867A5"/>
    <w:rsid w:val="00486B55"/>
    <w:rsid w:val="004871CA"/>
    <w:rsid w:val="00487402"/>
    <w:rsid w:val="004874EC"/>
    <w:rsid w:val="00490743"/>
    <w:rsid w:val="004929E4"/>
    <w:rsid w:val="0049317C"/>
    <w:rsid w:val="0049374F"/>
    <w:rsid w:val="00493AF9"/>
    <w:rsid w:val="00493CC7"/>
    <w:rsid w:val="004955FC"/>
    <w:rsid w:val="0049623A"/>
    <w:rsid w:val="0049655D"/>
    <w:rsid w:val="00496D82"/>
    <w:rsid w:val="00497251"/>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1CE"/>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E7B94"/>
    <w:rsid w:val="004F09B2"/>
    <w:rsid w:val="004F0CAA"/>
    <w:rsid w:val="004F182D"/>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A2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0D05"/>
    <w:rsid w:val="005B1797"/>
    <w:rsid w:val="005B18D8"/>
    <w:rsid w:val="005B1C3F"/>
    <w:rsid w:val="005B1CFC"/>
    <w:rsid w:val="005B1DD6"/>
    <w:rsid w:val="005B1E95"/>
    <w:rsid w:val="005B20E7"/>
    <w:rsid w:val="005B2723"/>
    <w:rsid w:val="005B2A24"/>
    <w:rsid w:val="005B30AD"/>
    <w:rsid w:val="005B3148"/>
    <w:rsid w:val="005B332C"/>
    <w:rsid w:val="005B3A59"/>
    <w:rsid w:val="005B43D5"/>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370"/>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35F2"/>
    <w:rsid w:val="005F44DA"/>
    <w:rsid w:val="005F5268"/>
    <w:rsid w:val="005F52BD"/>
    <w:rsid w:val="005F53F2"/>
    <w:rsid w:val="005F5427"/>
    <w:rsid w:val="005F581A"/>
    <w:rsid w:val="005F590C"/>
    <w:rsid w:val="005F640A"/>
    <w:rsid w:val="005F68FA"/>
    <w:rsid w:val="005F68FC"/>
    <w:rsid w:val="005F696C"/>
    <w:rsid w:val="005F7C1D"/>
    <w:rsid w:val="00603EA8"/>
    <w:rsid w:val="00603EFC"/>
    <w:rsid w:val="006042F8"/>
    <w:rsid w:val="00604D2E"/>
    <w:rsid w:val="0060526C"/>
    <w:rsid w:val="00605353"/>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1BEC"/>
    <w:rsid w:val="00642172"/>
    <w:rsid w:val="0064223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513"/>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B55"/>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13"/>
    <w:rsid w:val="006D1BA0"/>
    <w:rsid w:val="006D204A"/>
    <w:rsid w:val="006D2DF7"/>
    <w:rsid w:val="006D3247"/>
    <w:rsid w:val="006D3D28"/>
    <w:rsid w:val="006D4448"/>
    <w:rsid w:val="006D4E1D"/>
    <w:rsid w:val="006D5516"/>
    <w:rsid w:val="006D6150"/>
    <w:rsid w:val="006D66C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AA8"/>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130"/>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1DD7"/>
    <w:rsid w:val="007C274E"/>
    <w:rsid w:val="007C2C7E"/>
    <w:rsid w:val="007C2C8F"/>
    <w:rsid w:val="007C2EE2"/>
    <w:rsid w:val="007C31BE"/>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06"/>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1C5"/>
    <w:rsid w:val="008769B4"/>
    <w:rsid w:val="00876D7D"/>
    <w:rsid w:val="0087758E"/>
    <w:rsid w:val="008777E0"/>
    <w:rsid w:val="00877B26"/>
    <w:rsid w:val="0088001E"/>
    <w:rsid w:val="00880500"/>
    <w:rsid w:val="00881C05"/>
    <w:rsid w:val="00881C22"/>
    <w:rsid w:val="0088384C"/>
    <w:rsid w:val="00884204"/>
    <w:rsid w:val="008842CE"/>
    <w:rsid w:val="00884779"/>
    <w:rsid w:val="00884822"/>
    <w:rsid w:val="00884B46"/>
    <w:rsid w:val="00884D63"/>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BF"/>
    <w:rsid w:val="008F2CEF"/>
    <w:rsid w:val="008F527F"/>
    <w:rsid w:val="008F6B74"/>
    <w:rsid w:val="00900B54"/>
    <w:rsid w:val="00902D0C"/>
    <w:rsid w:val="00902FAF"/>
    <w:rsid w:val="00902FF3"/>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7A9"/>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3EC7"/>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0EDE"/>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7DB"/>
    <w:rsid w:val="009A0B5D"/>
    <w:rsid w:val="009A0BDF"/>
    <w:rsid w:val="009A0FBC"/>
    <w:rsid w:val="009A171D"/>
    <w:rsid w:val="009A172A"/>
    <w:rsid w:val="009A2838"/>
    <w:rsid w:val="009A2FDE"/>
    <w:rsid w:val="009A3A1B"/>
    <w:rsid w:val="009A3C5A"/>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AE"/>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451"/>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5FFD"/>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A58"/>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0980"/>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308"/>
    <w:rsid w:val="00A524AC"/>
    <w:rsid w:val="00A52944"/>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1A"/>
    <w:rsid w:val="00A90E28"/>
    <w:rsid w:val="00A90FCD"/>
    <w:rsid w:val="00A911B3"/>
    <w:rsid w:val="00A921FF"/>
    <w:rsid w:val="00A928B7"/>
    <w:rsid w:val="00A92A32"/>
    <w:rsid w:val="00A93341"/>
    <w:rsid w:val="00A93710"/>
    <w:rsid w:val="00A93C5D"/>
    <w:rsid w:val="00A944C7"/>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16E4"/>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66D"/>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1C92"/>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33"/>
    <w:rsid w:val="00B2104E"/>
    <w:rsid w:val="00B2122A"/>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1BE8"/>
    <w:rsid w:val="00B425F0"/>
    <w:rsid w:val="00B4364F"/>
    <w:rsid w:val="00B4374E"/>
    <w:rsid w:val="00B44A67"/>
    <w:rsid w:val="00B453F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06E7"/>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175F7"/>
    <w:rsid w:val="00C206C5"/>
    <w:rsid w:val="00C207A1"/>
    <w:rsid w:val="00C2151D"/>
    <w:rsid w:val="00C22421"/>
    <w:rsid w:val="00C22EC0"/>
    <w:rsid w:val="00C232E0"/>
    <w:rsid w:val="00C23B1B"/>
    <w:rsid w:val="00C23D48"/>
    <w:rsid w:val="00C23F1D"/>
    <w:rsid w:val="00C24256"/>
    <w:rsid w:val="00C24CA6"/>
    <w:rsid w:val="00C256E1"/>
    <w:rsid w:val="00C2601A"/>
    <w:rsid w:val="00C2631C"/>
    <w:rsid w:val="00C26B4D"/>
    <w:rsid w:val="00C26CF7"/>
    <w:rsid w:val="00C26E07"/>
    <w:rsid w:val="00C2789E"/>
    <w:rsid w:val="00C27A88"/>
    <w:rsid w:val="00C27BA4"/>
    <w:rsid w:val="00C301FE"/>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269"/>
    <w:rsid w:val="00C51512"/>
    <w:rsid w:val="00C51624"/>
    <w:rsid w:val="00C527F9"/>
    <w:rsid w:val="00C53663"/>
    <w:rsid w:val="00C53926"/>
    <w:rsid w:val="00C53D1C"/>
    <w:rsid w:val="00C54137"/>
    <w:rsid w:val="00C54CEE"/>
    <w:rsid w:val="00C54E50"/>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4EE1"/>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30B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939"/>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9FF"/>
    <w:rsid w:val="00CE3C86"/>
    <w:rsid w:val="00CE4D1D"/>
    <w:rsid w:val="00CE4E83"/>
    <w:rsid w:val="00CE4F0A"/>
    <w:rsid w:val="00CE56FD"/>
    <w:rsid w:val="00CE5FB2"/>
    <w:rsid w:val="00CE70C4"/>
    <w:rsid w:val="00CE724E"/>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60"/>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B94"/>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23C8"/>
    <w:rsid w:val="00D7354F"/>
    <w:rsid w:val="00D7435F"/>
    <w:rsid w:val="00D746A9"/>
    <w:rsid w:val="00D74CCE"/>
    <w:rsid w:val="00D7504A"/>
    <w:rsid w:val="00D758CA"/>
    <w:rsid w:val="00D75F27"/>
    <w:rsid w:val="00D76453"/>
    <w:rsid w:val="00D76AE7"/>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6D89"/>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2C19"/>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CAB"/>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6551"/>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6DB"/>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822"/>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5D8F"/>
    <w:rsid w:val="00F26162"/>
    <w:rsid w:val="00F263B3"/>
    <w:rsid w:val="00F26A4C"/>
    <w:rsid w:val="00F274C5"/>
    <w:rsid w:val="00F30801"/>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7A6"/>
    <w:rsid w:val="00F449C0"/>
    <w:rsid w:val="00F45B4D"/>
    <w:rsid w:val="00F45B8B"/>
    <w:rsid w:val="00F460E3"/>
    <w:rsid w:val="00F4635A"/>
    <w:rsid w:val="00F47E60"/>
    <w:rsid w:val="00F47FC8"/>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uiPriority w:val="99"/>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uiPriority w:val="99"/>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uiPriority w:val="99"/>
    <w:rsid w:val="000622B9"/>
    <w:pPr>
      <w:spacing w:before="100" w:beforeAutospacing="1" w:after="100" w:afterAutospacing="1"/>
    </w:pPr>
    <w:rPr>
      <w:sz w:val="20"/>
      <w:szCs w:val="20"/>
      <w:lang w:val="en-US" w:eastAsia="en-US" w:bidi="ar-SA"/>
    </w:rPr>
  </w:style>
  <w:style w:type="paragraph" w:customStyle="1" w:styleId="xl84">
    <w:name w:val="xl84"/>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uiPriority w:val="99"/>
    <w:rsid w:val="000622B9"/>
    <w:pPr>
      <w:spacing w:before="100" w:beforeAutospacing="1" w:after="100" w:afterAutospacing="1"/>
      <w:jc w:val="right"/>
    </w:pPr>
    <w:rPr>
      <w:lang w:val="en-US" w:eastAsia="en-US" w:bidi="ar-SA"/>
    </w:rPr>
  </w:style>
  <w:style w:type="paragraph" w:customStyle="1" w:styleId="xl94">
    <w:name w:val="xl94"/>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uiPriority w:val="99"/>
    <w:rsid w:val="000622B9"/>
    <w:pPr>
      <w:spacing w:before="100" w:beforeAutospacing="1" w:after="100" w:afterAutospacing="1"/>
    </w:pPr>
    <w:rPr>
      <w:sz w:val="16"/>
      <w:szCs w:val="16"/>
      <w:lang w:val="en-US" w:eastAsia="en-US" w:bidi="ar-SA"/>
    </w:rPr>
  </w:style>
  <w:style w:type="paragraph" w:customStyle="1" w:styleId="xl96">
    <w:name w:val="xl96"/>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uiPriority w:val="99"/>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uiPriority w:val="99"/>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uiPriority w:val="99"/>
    <w:rsid w:val="000622B9"/>
    <w:pPr>
      <w:spacing w:before="100" w:beforeAutospacing="1" w:after="100" w:afterAutospacing="1"/>
      <w:textAlignment w:val="center"/>
    </w:pPr>
    <w:rPr>
      <w:lang w:val="en-US" w:eastAsia="en-US" w:bidi="ar-SA"/>
    </w:rPr>
  </w:style>
  <w:style w:type="paragraph" w:customStyle="1" w:styleId="xl111">
    <w:name w:val="xl11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uiPriority w:val="99"/>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uiPriority w:val="99"/>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uiPriority w:val="99"/>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uiPriority w:val="99"/>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uiPriority w:val="99"/>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uiPriority w:val="99"/>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uiPriority w:val="99"/>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uiPriority w:val="99"/>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uiPriority w:val="99"/>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uiPriority w:val="99"/>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1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qFormat/>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qFormat/>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qFormat/>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1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1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qFormat/>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1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12"/>
      </w:numPr>
    </w:pPr>
  </w:style>
  <w:style w:type="numbering" w:styleId="1ai">
    <w:name w:val="Outline List 1"/>
    <w:basedOn w:val="NoList"/>
    <w:uiPriority w:val="99"/>
    <w:unhideWhenUsed/>
    <w:rsid w:val="000622B9"/>
    <w:pPr>
      <w:numPr>
        <w:numId w:val="1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1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1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16"/>
      </w:numPr>
      <w:tabs>
        <w:tab w:val="left" w:pos="1276"/>
        <w:tab w:val="left" w:pos="1701"/>
      </w:tabs>
    </w:pPr>
  </w:style>
  <w:style w:type="numbering" w:customStyle="1" w:styleId="StruckturingA">
    <w:name w:val="Struckturing A"/>
    <w:uiPriority w:val="99"/>
    <w:rsid w:val="000622B9"/>
    <w:pPr>
      <w:numPr>
        <w:numId w:val="1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uiPriority w:val="99"/>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qFormat/>
    <w:rsid w:val="00C909C5"/>
  </w:style>
  <w:style w:type="paragraph" w:customStyle="1" w:styleId="Normal1">
    <w:name w:val="Normal+1"/>
    <w:basedOn w:val="Normal"/>
    <w:next w:val="Normal"/>
    <w:uiPriority w:val="99"/>
    <w:rsid w:val="00C51269"/>
    <w:pPr>
      <w:autoSpaceDE w:val="0"/>
      <w:autoSpaceDN w:val="0"/>
      <w:adjustRightInd w:val="0"/>
    </w:pPr>
    <w:rPr>
      <w:rFonts w:ascii="GHEA Mariam" w:hAnsi="GHEA Mariam"/>
      <w:lang w:val="en-US" w:eastAsia="en-US" w:bidi="ar-SA"/>
    </w:rPr>
  </w:style>
  <w:style w:type="character" w:styleId="UnresolvedMention">
    <w:name w:val="Unresolved Mention"/>
    <w:basedOn w:val="DefaultParagraphFont"/>
    <w:uiPriority w:val="99"/>
    <w:semiHidden/>
    <w:unhideWhenUsed/>
    <w:rsid w:val="00C51269"/>
    <w:rPr>
      <w:color w:val="605E5C"/>
      <w:shd w:val="clear" w:color="auto" w:fill="E1DFDD"/>
    </w:rPr>
  </w:style>
  <w:style w:type="character" w:customStyle="1" w:styleId="y2iqfc">
    <w:name w:val="y2iqfc"/>
    <w:basedOn w:val="DefaultParagraphFont"/>
    <w:rsid w:val="00C51269"/>
  </w:style>
  <w:style w:type="character" w:customStyle="1" w:styleId="ng-binding">
    <w:name w:val="ng-binding"/>
    <w:basedOn w:val="DefaultParagraphFont"/>
    <w:rsid w:val="00E565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3362</TotalTime>
  <Pages>95</Pages>
  <Words>20971</Words>
  <Characters>119536</Characters>
  <Application>Microsoft Office Word</Application>
  <DocSecurity>0</DocSecurity>
  <Lines>996</Lines>
  <Paragraphs>280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140227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1842</cp:revision>
  <cp:lastPrinted>2018-02-16T07:12:00Z</cp:lastPrinted>
  <dcterms:created xsi:type="dcterms:W3CDTF">2019-10-28T07:04:00Z</dcterms:created>
  <dcterms:modified xsi:type="dcterms:W3CDTF">2026-02-12T11:36:00Z</dcterms:modified>
</cp:coreProperties>
</file>